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DF6" w:rsidRDefault="00E24D99">
      <w:bookmarkStart w:id="0" w:name="_GoBack"/>
      <w:bookmarkEnd w:id="0"/>
      <w:r>
        <w:t>Email:</w:t>
      </w:r>
      <w:r w:rsidR="007C4FE6">
        <w:t xml:space="preserve"> </w:t>
      </w:r>
      <w:r w:rsidR="00113CC4" w:rsidRPr="00113CC4">
        <w:rPr>
          <w:color w:val="1F497D" w:themeColor="text2"/>
        </w:rPr>
        <w:t>Delta Brand Solo</w:t>
      </w:r>
    </w:p>
    <w:p w:rsidR="00E24D99" w:rsidRDefault="00E24D99">
      <w:r>
        <w:t>Language:</w:t>
      </w:r>
      <w:r w:rsidR="007C4FE6">
        <w:t xml:space="preserve"> </w:t>
      </w:r>
      <w:r w:rsidR="002C7CE4">
        <w:rPr>
          <w:color w:val="1F497D" w:themeColor="text2"/>
        </w:rPr>
        <w:t>Japanese</w:t>
      </w:r>
    </w:p>
    <w:p w:rsidR="009D104E" w:rsidRPr="002C7CE4" w:rsidRDefault="00E048AC">
      <w:pPr>
        <w:rPr>
          <w:color w:val="1F497D" w:themeColor="text2"/>
          <w:lang w:eastAsia="ja-JP"/>
        </w:rPr>
      </w:pPr>
      <w:r>
        <w:rPr>
          <w:lang w:eastAsia="ja-JP"/>
        </w:rPr>
        <w:t>Subject Line:</w:t>
      </w:r>
      <w:r w:rsidR="00744BC1">
        <w:rPr>
          <w:lang w:eastAsia="ja-JP"/>
        </w:rPr>
        <w:t xml:space="preserve"> </w:t>
      </w:r>
      <w:r w:rsidR="002C7CE4" w:rsidRPr="002C7CE4">
        <w:rPr>
          <w:color w:val="1F497D" w:themeColor="text2"/>
          <w:lang w:eastAsia="ja"/>
        </w:rPr>
        <w:t>マリオット</w:t>
      </w:r>
      <w:ins w:id="1" w:author="Maekawa, Kyoko" w:date="2015-06-26T19:30:00Z">
        <w:r w:rsidR="00D97019">
          <w:rPr>
            <w:rFonts w:hint="eastAsia"/>
            <w:color w:val="1F497D" w:themeColor="text2"/>
            <w:lang w:eastAsia="ja-JP"/>
          </w:rPr>
          <w:t>の新ブランド</w:t>
        </w:r>
      </w:ins>
      <w:del w:id="2" w:author="Maekawa, Kyoko" w:date="2015-06-26T19:30:00Z">
        <w:r w:rsidR="002C7CE4" w:rsidRPr="002C7CE4" w:rsidDel="00D97019">
          <w:rPr>
            <w:color w:val="1F497D" w:themeColor="text2"/>
            <w:lang w:eastAsia="ja"/>
          </w:rPr>
          <w:delText>が、</w:delText>
        </w:r>
      </w:del>
      <w:ins w:id="3" w:author="Maekawa, Kyoko" w:date="2015-06-26T19:30:00Z">
        <w:r w:rsidR="00D97019">
          <w:rPr>
            <w:rFonts w:hint="eastAsia"/>
            <w:color w:val="1F497D" w:themeColor="text2"/>
            <w:lang w:eastAsia="ja"/>
          </w:rPr>
          <w:t xml:space="preserve"> </w:t>
        </w:r>
        <w:r w:rsidR="00D97019">
          <w:rPr>
            <w:rFonts w:hint="eastAsia"/>
            <w:color w:val="1F497D" w:themeColor="text2"/>
            <w:lang w:eastAsia="ja-JP"/>
          </w:rPr>
          <w:t>－</w:t>
        </w:r>
        <w:r w:rsidR="00D97019">
          <w:rPr>
            <w:rFonts w:hint="eastAsia"/>
            <w:color w:val="1F497D" w:themeColor="text2"/>
            <w:lang w:eastAsia="ja-JP"/>
          </w:rPr>
          <w:t xml:space="preserve"> </w:t>
        </w:r>
      </w:ins>
      <w:r w:rsidR="002C7CE4" w:rsidRPr="002C7CE4">
        <w:rPr>
          <w:color w:val="1F497D" w:themeColor="text2"/>
          <w:lang w:eastAsia="ja"/>
        </w:rPr>
        <w:t>デルタ・ホテル＆リゾート</w:t>
      </w:r>
      <w:del w:id="4" w:author="Maekawa, Kyoko" w:date="2015-06-26T19:30:00Z">
        <w:r w:rsidR="002C7CE4" w:rsidRPr="002C7CE4" w:rsidDel="00D97019">
          <w:rPr>
            <w:color w:val="1F497D" w:themeColor="text2"/>
            <w:lang w:eastAsia="ja"/>
          </w:rPr>
          <w:delText>を迎えます</w:delText>
        </w:r>
      </w:del>
    </w:p>
    <w:p w:rsidR="00E048AC" w:rsidRDefault="00E048AC">
      <w:pPr>
        <w:rPr>
          <w:lang w:eastAsia="ja-JP"/>
        </w:rPr>
      </w:pPr>
      <w:proofErr w:type="spellStart"/>
      <w:r>
        <w:rPr>
          <w:lang w:eastAsia="ja-JP"/>
        </w:rPr>
        <w:t>Preheader</w:t>
      </w:r>
      <w:proofErr w:type="spellEnd"/>
      <w:r>
        <w:rPr>
          <w:lang w:eastAsia="ja-JP"/>
        </w:rPr>
        <w:t>:</w:t>
      </w:r>
      <w:r w:rsidR="00744BC1">
        <w:rPr>
          <w:lang w:eastAsia="ja-JP"/>
        </w:rPr>
        <w:t xml:space="preserve"> </w:t>
      </w:r>
      <w:hyperlink r:id="rId7" w:history="1">
        <w:r w:rsidR="002C7CE4" w:rsidRPr="002C7CE4">
          <w:rPr>
            <w:rFonts w:ascii="MS Gothic" w:eastAsia="MS Gothic" w:hAnsi="MS Gothic" w:cs="MS Gothic" w:hint="eastAsia"/>
            <w:color w:val="1F497D" w:themeColor="text2"/>
            <w:lang w:eastAsia="ja-JP"/>
          </w:rPr>
          <w:t>カナダ全土のデルタ・ホテル＆リゾートが</w:t>
        </w:r>
        <w:r w:rsidR="002C7CE4" w:rsidRPr="002C7CE4">
          <w:rPr>
            <w:rFonts w:ascii="Arial" w:hAnsi="Arial" w:cs="Arial"/>
            <w:color w:val="1F497D" w:themeColor="text2"/>
            <w:lang w:eastAsia="ja-JP"/>
          </w:rPr>
          <w:t>15</w:t>
        </w:r>
        <w:r w:rsidR="002C7CE4" w:rsidRPr="002C7CE4">
          <w:rPr>
            <w:rFonts w:ascii="MS Gothic" w:eastAsia="MS Gothic" w:hAnsi="MS Gothic" w:cs="MS Gothic" w:hint="eastAsia"/>
            <w:color w:val="1F497D" w:themeColor="text2"/>
            <w:lang w:eastAsia="ja-JP"/>
          </w:rPr>
          <w:t>％割引に</w:t>
        </w:r>
      </w:hyperlink>
    </w:p>
    <w:p w:rsidR="00E048AC" w:rsidRDefault="00E048AC">
      <w:r>
        <w:t>Milestone Message:</w:t>
      </w:r>
      <w:r w:rsidR="007C4FE6">
        <w:t xml:space="preserve"> </w:t>
      </w:r>
      <w:r w:rsidR="00113CC4" w:rsidRPr="00113CC4">
        <w:rPr>
          <w:color w:val="1F497D" w:themeColor="text2"/>
        </w:rPr>
        <w:t>N/A</w:t>
      </w:r>
    </w:p>
    <w:p w:rsidR="00E048AC" w:rsidRDefault="00E048AC" w:rsidP="00E048AC">
      <w:pPr>
        <w:pBdr>
          <w:bottom w:val="single" w:sz="4" w:space="1" w:color="auto"/>
        </w:pBdr>
      </w:pPr>
    </w:p>
    <w:p w:rsidR="00E048AC" w:rsidRPr="00E048AC" w:rsidRDefault="00E048AC">
      <w:pPr>
        <w:rPr>
          <w:b/>
        </w:rPr>
      </w:pPr>
      <w:r w:rsidRPr="00E048AC">
        <w:rPr>
          <w:b/>
        </w:rPr>
        <w:t>Hero Section</w:t>
      </w:r>
    </w:p>
    <w:p w:rsidR="00113CC4" w:rsidRDefault="00E048AC">
      <w:pPr>
        <w:rPr>
          <w:lang w:eastAsia="ja-JP"/>
        </w:rPr>
      </w:pPr>
      <w:r>
        <w:rPr>
          <w:lang w:eastAsia="ja-JP"/>
        </w:rPr>
        <w:t>Image Text:</w:t>
      </w:r>
      <w:r w:rsidR="00744BC1">
        <w:rPr>
          <w:lang w:eastAsia="ja-JP"/>
        </w:rPr>
        <w:t xml:space="preserve"> </w:t>
      </w:r>
    </w:p>
    <w:p w:rsidR="002C7CE4" w:rsidRPr="002C7CE4" w:rsidRDefault="002C7CE4">
      <w:pPr>
        <w:rPr>
          <w:color w:val="1F497D" w:themeColor="text2"/>
          <w:lang w:eastAsia="ja-JP"/>
        </w:rPr>
      </w:pPr>
      <w:r w:rsidRPr="002C7CE4">
        <w:rPr>
          <w:rFonts w:ascii="MS Gothic" w:eastAsia="MS Gothic" w:hAnsi="MS Gothic" w:cs="MS Gothic" w:hint="eastAsia"/>
          <w:color w:val="1F497D" w:themeColor="text2"/>
          <w:lang w:eastAsia="ja"/>
        </w:rPr>
        <w:t>デルタ</w:t>
      </w:r>
      <w:r w:rsidRPr="002C7CE4">
        <w:rPr>
          <w:color w:val="1F497D" w:themeColor="text2"/>
          <w:lang w:eastAsia="ja"/>
        </w:rPr>
        <w:t xml:space="preserve"> </w:t>
      </w:r>
      <w:r w:rsidRPr="002C7CE4">
        <w:rPr>
          <w:color w:val="1F497D" w:themeColor="text2"/>
          <w:lang w:eastAsia="ja"/>
        </w:rPr>
        <w:br/>
      </w:r>
      <w:r w:rsidRPr="002C7CE4">
        <w:rPr>
          <w:rFonts w:ascii="MS Gothic" w:eastAsia="MS Gothic" w:hAnsi="MS Gothic" w:cs="MS Gothic" w:hint="eastAsia"/>
          <w:color w:val="1F497D" w:themeColor="text2"/>
          <w:lang w:eastAsia="ja"/>
        </w:rPr>
        <w:t>ホテル＆リゾート</w:t>
      </w:r>
    </w:p>
    <w:p w:rsidR="00113CC4" w:rsidRDefault="00E048AC">
      <w:pPr>
        <w:rPr>
          <w:lang w:eastAsia="ja-JP"/>
        </w:rPr>
      </w:pPr>
      <w:r>
        <w:rPr>
          <w:lang w:eastAsia="ja-JP"/>
        </w:rPr>
        <w:t>Headline:</w:t>
      </w:r>
      <w:r w:rsidR="007C4FE6">
        <w:rPr>
          <w:lang w:eastAsia="ja-JP"/>
        </w:rPr>
        <w:t xml:space="preserve"> </w:t>
      </w:r>
      <w:r w:rsidR="00113CC4">
        <w:rPr>
          <w:lang w:eastAsia="ja-JP"/>
        </w:rPr>
        <w:t xml:space="preserve"> </w:t>
      </w:r>
    </w:p>
    <w:p w:rsidR="002C7CE4" w:rsidRPr="002C7CE4" w:rsidRDefault="004C1D65">
      <w:pPr>
        <w:rPr>
          <w:lang w:eastAsia="ja-JP"/>
        </w:rPr>
      </w:pPr>
      <w:hyperlink r:id="rId8" w:tgtFrame="_blank" w:history="1">
        <w:r w:rsidR="002C7CE4" w:rsidRPr="002C7CE4">
          <w:rPr>
            <w:rFonts w:ascii="MS Gothic" w:eastAsia="MS Gothic" w:hAnsi="MS Gothic" w:cs="MS Gothic" w:hint="eastAsia"/>
            <w:bCs/>
            <w:color w:val="004692"/>
            <w:lang w:eastAsia="ja-JP"/>
          </w:rPr>
          <w:t>カナダ全土で</w:t>
        </w:r>
        <w:r w:rsidR="002C7CE4" w:rsidRPr="002C7CE4">
          <w:rPr>
            <w:rFonts w:ascii="Arial" w:hAnsi="Arial" w:cs="Arial"/>
            <w:bCs/>
            <w:color w:val="004692"/>
            <w:lang w:eastAsia="ja-JP"/>
          </w:rPr>
          <w:t> </w:t>
        </w:r>
        <w:r w:rsidR="002C7CE4" w:rsidRPr="002C7CE4">
          <w:rPr>
            <w:rFonts w:ascii="MS Gothic" w:eastAsia="MS Gothic" w:hAnsi="MS Gothic" w:cs="MS Gothic" w:hint="eastAsia"/>
            <w:bCs/>
            <w:color w:val="004692"/>
            <w:lang w:eastAsia="ja-JP"/>
          </w:rPr>
          <w:t>マリオット</w:t>
        </w:r>
        <w:r w:rsidR="002C7CE4" w:rsidRPr="002C7CE4">
          <w:rPr>
            <w:rFonts w:ascii="Arial" w:hAnsi="Arial" w:cs="Arial"/>
            <w:bCs/>
            <w:color w:val="004692"/>
            <w:lang w:eastAsia="ja-JP"/>
          </w:rPr>
          <w:t> </w:t>
        </w:r>
        <w:r w:rsidR="002C7CE4" w:rsidRPr="002C7CE4">
          <w:rPr>
            <w:rFonts w:ascii="MS Gothic" w:eastAsia="MS Gothic" w:hAnsi="MS Gothic" w:cs="MS Gothic" w:hint="eastAsia"/>
            <w:bCs/>
            <w:color w:val="004692"/>
            <w:lang w:eastAsia="ja-JP"/>
          </w:rPr>
          <w:t>リワード</w:t>
        </w:r>
        <w:r w:rsidR="002C7CE4" w:rsidRPr="002C7CE4">
          <w:rPr>
            <w:rFonts w:ascii="Arial" w:hAnsi="Arial" w:cs="Arial"/>
            <w:bCs/>
            <w:color w:val="004692"/>
            <w:vertAlign w:val="superscript"/>
            <w:lang w:eastAsia="ja-JP"/>
          </w:rPr>
          <w:t>®</w:t>
        </w:r>
        <w:r w:rsidR="002C7CE4" w:rsidRPr="002C7CE4">
          <w:rPr>
            <w:rFonts w:ascii="MS Gothic" w:eastAsia="MS Gothic" w:hAnsi="MS Gothic" w:cs="MS Gothic" w:hint="eastAsia"/>
            <w:bCs/>
            <w:color w:val="004692"/>
            <w:lang w:eastAsia="ja-JP"/>
          </w:rPr>
          <w:t>をご利用ください</w:t>
        </w:r>
      </w:hyperlink>
    </w:p>
    <w:p w:rsidR="00113CC4" w:rsidRDefault="00E048AC">
      <w:pPr>
        <w:rPr>
          <w:lang w:eastAsia="ja-JP"/>
        </w:rPr>
      </w:pPr>
      <w:r>
        <w:rPr>
          <w:lang w:eastAsia="ja-JP"/>
        </w:rPr>
        <w:t>Body copy:</w:t>
      </w:r>
    </w:p>
    <w:p w:rsidR="002C7CE4" w:rsidRPr="00BE307E" w:rsidRDefault="002C7CE4">
      <w:pPr>
        <w:rPr>
          <w:rFonts w:ascii="MS Gothic" w:eastAsia="MS Gothic" w:hAnsi="MS Gothic" w:cs="MS Gothic"/>
          <w:color w:val="414042"/>
          <w:sz w:val="21"/>
          <w:szCs w:val="21"/>
          <w:lang w:eastAsia="ja-JP"/>
          <w:rPrChange w:id="5" w:author="Maekawa, Kyoko" w:date="2015-06-26T18:31:00Z">
            <w:rPr>
              <w:lang w:eastAsia="ja-JP"/>
            </w:rPr>
          </w:rPrChange>
        </w:rPr>
      </w:pPr>
      <w:r>
        <w:rPr>
          <w:rFonts w:ascii="Arial" w:hAnsi="Arial" w:cs="Arial"/>
          <w:color w:val="414042"/>
          <w:sz w:val="21"/>
          <w:szCs w:val="21"/>
          <w:lang w:eastAsia="ja-JP"/>
        </w:rPr>
        <w:t>[</w:t>
      </w:r>
      <w:ins w:id="6" w:author="Maekawa, Kyoko" w:date="2015-06-25T13:22:00Z">
        <w:r w:rsidR="009F4511">
          <w:rPr>
            <w:rFonts w:ascii="Arial" w:hAnsi="Arial" w:cs="Arial" w:hint="eastAsia"/>
            <w:color w:val="414042"/>
            <w:sz w:val="21"/>
            <w:szCs w:val="21"/>
            <w:lang w:eastAsia="ja-JP"/>
          </w:rPr>
          <w:t>Last Name</w:t>
        </w:r>
      </w:ins>
      <w:del w:id="7" w:author="Maekawa, Kyoko" w:date="2015-06-25T13:22:00Z">
        <w:r w:rsidDel="009F4511">
          <w:rPr>
            <w:rFonts w:ascii="Arial" w:hAnsi="Arial" w:cs="Arial"/>
            <w:color w:val="414042"/>
            <w:sz w:val="21"/>
            <w:szCs w:val="21"/>
            <w:lang w:eastAsia="ja-JP"/>
          </w:rPr>
          <w:delText>Alexandria</w:delText>
        </w:r>
      </w:del>
      <w:proofErr w:type="gramStart"/>
      <w:r>
        <w:rPr>
          <w:rFonts w:ascii="Arial" w:hAnsi="Arial" w:cs="Arial"/>
          <w:color w:val="414042"/>
          <w:sz w:val="21"/>
          <w:szCs w:val="21"/>
          <w:lang w:eastAsia="ja-JP"/>
        </w:rPr>
        <w:t>]</w:t>
      </w:r>
      <w:r>
        <w:rPr>
          <w:rFonts w:ascii="MS Gothic" w:eastAsia="MS Gothic" w:hAnsi="MS Gothic" w:cs="MS Gothic" w:hint="eastAsia"/>
          <w:color w:val="414042"/>
          <w:sz w:val="21"/>
          <w:szCs w:val="21"/>
          <w:lang w:eastAsia="ja-JP"/>
        </w:rPr>
        <w:t>様</w:t>
      </w:r>
      <w:proofErr w:type="gramEnd"/>
      <w:r>
        <w:rPr>
          <w:rFonts w:ascii="MS Gothic" w:eastAsia="MS Gothic" w:hAnsi="MS Gothic" w:cs="MS Gothic" w:hint="eastAsia"/>
          <w:color w:val="414042"/>
          <w:sz w:val="21"/>
          <w:szCs w:val="21"/>
          <w:lang w:eastAsia="ja-JP"/>
        </w:rPr>
        <w:t>、すばらしいニュースをお知らせいたします。受賞歴のあるデルタ・ホテル＆リゾート</w:t>
      </w:r>
      <w:r>
        <w:rPr>
          <w:rFonts w:ascii="Arial" w:hAnsi="Arial" w:cs="Arial"/>
          <w:color w:val="414042"/>
          <w:sz w:val="18"/>
          <w:szCs w:val="18"/>
          <w:vertAlign w:val="superscript"/>
          <w:lang w:eastAsia="ja-JP"/>
        </w:rPr>
        <w:t>®</w:t>
      </w:r>
      <w:r>
        <w:rPr>
          <w:rFonts w:ascii="MS Gothic" w:eastAsia="MS Gothic" w:hAnsi="MS Gothic" w:cs="MS Gothic" w:hint="eastAsia"/>
          <w:color w:val="414042"/>
          <w:sz w:val="21"/>
          <w:szCs w:val="21"/>
          <w:lang w:eastAsia="ja-JP"/>
        </w:rPr>
        <w:t>がマリオット</w:t>
      </w:r>
      <w:r>
        <w:rPr>
          <w:rFonts w:ascii="Arial" w:hAnsi="Arial" w:cs="Arial"/>
          <w:color w:val="414042"/>
          <w:sz w:val="21"/>
          <w:szCs w:val="21"/>
          <w:lang w:eastAsia="ja-JP"/>
        </w:rPr>
        <w:t xml:space="preserve"> </w:t>
      </w:r>
      <w:r>
        <w:rPr>
          <w:rFonts w:ascii="MS Gothic" w:eastAsia="MS Gothic" w:hAnsi="MS Gothic" w:cs="MS Gothic" w:hint="eastAsia"/>
          <w:color w:val="414042"/>
          <w:sz w:val="21"/>
          <w:szCs w:val="21"/>
          <w:lang w:eastAsia="ja-JP"/>
        </w:rPr>
        <w:t>リワードプログラム</w:t>
      </w:r>
      <w:r>
        <w:rPr>
          <w:rFonts w:ascii="Arial" w:hAnsi="Arial" w:cs="Arial"/>
          <w:color w:val="414042"/>
          <w:sz w:val="21"/>
          <w:szCs w:val="21"/>
          <w:lang w:eastAsia="ja-JP"/>
        </w:rPr>
        <w:t>*</w:t>
      </w:r>
      <w:r>
        <w:rPr>
          <w:rFonts w:ascii="MS Gothic" w:eastAsia="MS Gothic" w:hAnsi="MS Gothic" w:cs="MS Gothic" w:hint="eastAsia"/>
          <w:color w:val="414042"/>
          <w:sz w:val="21"/>
          <w:szCs w:val="21"/>
          <w:lang w:eastAsia="ja-JP"/>
        </w:rPr>
        <w:t>に加わりました。</w:t>
      </w:r>
      <w:r>
        <w:rPr>
          <w:rFonts w:ascii="Arial" w:hAnsi="Arial" w:cs="Arial"/>
          <w:color w:val="414042"/>
          <w:sz w:val="21"/>
          <w:szCs w:val="21"/>
          <w:lang w:eastAsia="ja-JP"/>
        </w:rPr>
        <w:t xml:space="preserve"> </w:t>
      </w:r>
      <w:r>
        <w:rPr>
          <w:rFonts w:ascii="Arial" w:hAnsi="Arial" w:cs="Arial"/>
          <w:color w:val="414042"/>
          <w:sz w:val="21"/>
          <w:szCs w:val="21"/>
          <w:lang w:eastAsia="ja-JP"/>
        </w:rPr>
        <w:br/>
      </w:r>
      <w:r>
        <w:rPr>
          <w:rFonts w:ascii="Arial" w:hAnsi="Arial" w:cs="Arial"/>
          <w:color w:val="414042"/>
          <w:sz w:val="21"/>
          <w:szCs w:val="21"/>
          <w:lang w:eastAsia="ja-JP"/>
        </w:rPr>
        <w:br/>
      </w:r>
      <w:del w:id="8" w:author="Maekawa, Kyoko" w:date="2015-06-25T16:08:00Z">
        <w:r w:rsidDel="004C0310">
          <w:rPr>
            <w:rFonts w:ascii="MS Gothic" w:eastAsia="MS Gothic" w:hAnsi="MS Gothic" w:cs="MS Gothic" w:hint="eastAsia"/>
            <w:color w:val="414042"/>
            <w:sz w:val="21"/>
            <w:szCs w:val="21"/>
            <w:lang w:eastAsia="ja-JP"/>
          </w:rPr>
          <w:delText>お客様は、</w:delText>
        </w:r>
      </w:del>
      <w:r>
        <w:rPr>
          <w:rFonts w:ascii="MS Gothic" w:eastAsia="MS Gothic" w:hAnsi="MS Gothic" w:cs="MS Gothic" w:hint="eastAsia"/>
          <w:color w:val="414042"/>
          <w:sz w:val="21"/>
          <w:szCs w:val="21"/>
          <w:lang w:eastAsia="ja-JP"/>
        </w:rPr>
        <w:t>トロントのような魅力的な都市からバンクーバーのような文化発信地</w:t>
      </w:r>
      <w:ins w:id="9" w:author="Maekawa, Kyoko" w:date="2015-06-26T18:40:00Z">
        <w:r w:rsidR="00BE307E">
          <w:rPr>
            <w:rFonts w:ascii="MS Gothic" w:eastAsia="MS Gothic" w:hAnsi="MS Gothic" w:cs="MS Gothic" w:hint="eastAsia"/>
            <w:color w:val="414042"/>
            <w:sz w:val="21"/>
            <w:szCs w:val="21"/>
            <w:lang w:eastAsia="ja-JP"/>
          </w:rPr>
          <w:t>や</w:t>
        </w:r>
      </w:ins>
      <w:r>
        <w:rPr>
          <w:rFonts w:ascii="MS Gothic" w:eastAsia="MS Gothic" w:hAnsi="MS Gothic" w:cs="MS Gothic" w:hint="eastAsia"/>
          <w:color w:val="414042"/>
          <w:sz w:val="21"/>
          <w:szCs w:val="21"/>
          <w:lang w:eastAsia="ja-JP"/>
        </w:rPr>
        <w:t>、またその間の雄大な</w:t>
      </w:r>
      <w:ins w:id="10" w:author="Maekawa, Kyoko" w:date="2015-06-26T18:34:00Z">
        <w:r w:rsidR="00BE307E">
          <w:rPr>
            <w:rFonts w:ascii="MS Gothic" w:eastAsia="MS Gothic" w:hAnsi="MS Gothic" w:cs="MS Gothic" w:hint="eastAsia"/>
            <w:color w:val="414042"/>
            <w:sz w:val="21"/>
            <w:szCs w:val="21"/>
            <w:lang w:eastAsia="ja-JP"/>
          </w:rPr>
          <w:t>大地に広がる</w:t>
        </w:r>
      </w:ins>
      <w:del w:id="11" w:author="Maekawa, Kyoko" w:date="2015-06-26T18:30:00Z">
        <w:r w:rsidDel="00BE307E">
          <w:rPr>
            <w:rFonts w:ascii="MS Gothic" w:eastAsia="MS Gothic" w:hAnsi="MS Gothic" w:cs="MS Gothic" w:hint="eastAsia"/>
            <w:color w:val="414042"/>
            <w:sz w:val="21"/>
            <w:szCs w:val="21"/>
            <w:lang w:eastAsia="ja-JP"/>
          </w:rPr>
          <w:delText>場所</w:delText>
        </w:r>
      </w:del>
      <w:del w:id="12" w:author="Maekawa, Kyoko" w:date="2015-06-26T18:31:00Z">
        <w:r w:rsidDel="00BE307E">
          <w:rPr>
            <w:rFonts w:ascii="MS Gothic" w:eastAsia="MS Gothic" w:hAnsi="MS Gothic" w:cs="MS Gothic" w:hint="eastAsia"/>
            <w:color w:val="414042"/>
            <w:sz w:val="21"/>
            <w:szCs w:val="21"/>
            <w:lang w:eastAsia="ja-JP"/>
          </w:rPr>
          <w:delText>を含む、</w:delText>
        </w:r>
      </w:del>
      <w:r>
        <w:rPr>
          <w:rFonts w:ascii="MS Gothic" w:eastAsia="MS Gothic" w:hAnsi="MS Gothic" w:cs="MS Gothic" w:hint="eastAsia"/>
          <w:color w:val="414042"/>
          <w:sz w:val="21"/>
          <w:szCs w:val="21"/>
          <w:lang w:eastAsia="ja-JP"/>
        </w:rPr>
        <w:t>カナダ全土の旅先で</w:t>
      </w:r>
      <w:ins w:id="13" w:author="Maekawa, Kyoko" w:date="2015-06-26T18:31:00Z">
        <w:r w:rsidR="00BE307E">
          <w:rPr>
            <w:rFonts w:ascii="MS Gothic" w:eastAsia="MS Gothic" w:hAnsi="MS Gothic" w:cs="MS Gothic" w:hint="eastAsia"/>
            <w:color w:val="414042"/>
            <w:sz w:val="21"/>
            <w:szCs w:val="21"/>
            <w:lang w:eastAsia="ja-JP"/>
          </w:rPr>
          <w:t>、</w:t>
        </w:r>
      </w:ins>
      <w:r>
        <w:rPr>
          <w:rFonts w:ascii="MS Gothic" w:eastAsia="MS Gothic" w:hAnsi="MS Gothic" w:cs="MS Gothic" w:hint="eastAsia"/>
          <w:color w:val="414042"/>
          <w:sz w:val="21"/>
          <w:szCs w:val="21"/>
          <w:lang w:eastAsia="ja-JP"/>
        </w:rPr>
        <w:t>最新のビジネスホテルと普遍的かつ直感的</w:t>
      </w:r>
      <w:ins w:id="14" w:author="Maekawa, Kyoko" w:date="2015-06-26T16:03:00Z">
        <w:r w:rsidR="000F6D97">
          <w:rPr>
            <w:rFonts w:ascii="MS Gothic" w:eastAsia="MS Gothic" w:hAnsi="MS Gothic" w:cs="MS Gothic" w:hint="eastAsia"/>
            <w:color w:val="414042"/>
            <w:sz w:val="21"/>
            <w:szCs w:val="21"/>
            <w:lang w:eastAsia="ja-JP"/>
          </w:rPr>
          <w:t>な</w:t>
        </w:r>
      </w:ins>
      <w:r>
        <w:rPr>
          <w:rFonts w:ascii="MS Gothic" w:eastAsia="MS Gothic" w:hAnsi="MS Gothic" w:cs="MS Gothic" w:hint="eastAsia"/>
          <w:color w:val="414042"/>
          <w:sz w:val="21"/>
          <w:szCs w:val="21"/>
          <w:lang w:eastAsia="ja-JP"/>
        </w:rPr>
        <w:t>デザインのユニークなリゾートを</w:t>
      </w:r>
      <w:ins w:id="15" w:author="Maekawa, Kyoko" w:date="2015-06-26T18:35:00Z">
        <w:r w:rsidR="00BE307E">
          <w:rPr>
            <w:rFonts w:ascii="MS Gothic" w:eastAsia="MS Gothic" w:hAnsi="MS Gothic" w:cs="MS Gothic" w:hint="eastAsia"/>
            <w:color w:val="414042"/>
            <w:sz w:val="21"/>
            <w:szCs w:val="21"/>
            <w:lang w:eastAsia="ja-JP"/>
          </w:rPr>
          <w:t>お楽しみ</w:t>
        </w:r>
      </w:ins>
      <w:del w:id="16" w:author="Maekawa, Kyoko" w:date="2015-06-26T18:35:00Z">
        <w:r w:rsidDel="00BE307E">
          <w:rPr>
            <w:rFonts w:ascii="MS Gothic" w:eastAsia="MS Gothic" w:hAnsi="MS Gothic" w:cs="MS Gothic" w:hint="eastAsia"/>
            <w:color w:val="414042"/>
            <w:sz w:val="21"/>
            <w:szCs w:val="21"/>
            <w:lang w:eastAsia="ja-JP"/>
          </w:rPr>
          <w:delText>ご利用</w:delText>
        </w:r>
      </w:del>
      <w:r>
        <w:rPr>
          <w:rFonts w:ascii="MS Gothic" w:eastAsia="MS Gothic" w:hAnsi="MS Gothic" w:cs="MS Gothic" w:hint="eastAsia"/>
          <w:color w:val="414042"/>
          <w:sz w:val="21"/>
          <w:szCs w:val="21"/>
          <w:lang w:eastAsia="ja-JP"/>
        </w:rPr>
        <w:t>いただけます。</w:t>
      </w:r>
      <w:r>
        <w:rPr>
          <w:rFonts w:ascii="Arial" w:hAnsi="Arial" w:cs="Arial"/>
          <w:color w:val="414042"/>
          <w:sz w:val="21"/>
          <w:szCs w:val="21"/>
          <w:lang w:eastAsia="ja-JP"/>
        </w:rPr>
        <w:br/>
      </w:r>
      <w:r>
        <w:rPr>
          <w:rFonts w:ascii="Arial" w:hAnsi="Arial" w:cs="Arial"/>
          <w:color w:val="414042"/>
          <w:sz w:val="21"/>
          <w:szCs w:val="21"/>
          <w:lang w:eastAsia="ja-JP"/>
        </w:rPr>
        <w:br/>
      </w:r>
      <w:r>
        <w:rPr>
          <w:rStyle w:val="Emphasis"/>
          <w:rFonts w:ascii="Arial" w:hAnsi="Arial" w:cs="Arial"/>
          <w:color w:val="414042"/>
          <w:sz w:val="15"/>
          <w:szCs w:val="15"/>
          <w:lang w:eastAsia="ja-JP"/>
        </w:rPr>
        <w:t>*2016</w:t>
      </w:r>
      <w:r>
        <w:rPr>
          <w:rStyle w:val="Emphasis"/>
          <w:rFonts w:ascii="MS Gothic" w:eastAsia="MS Gothic" w:hAnsi="MS Gothic" w:cs="MS Gothic" w:hint="eastAsia"/>
          <w:color w:val="414042"/>
          <w:sz w:val="15"/>
          <w:szCs w:val="15"/>
          <w:lang w:eastAsia="ja-JP"/>
        </w:rPr>
        <w:t>年</w:t>
      </w:r>
      <w:r>
        <w:rPr>
          <w:rStyle w:val="Emphasis"/>
          <w:rFonts w:ascii="Arial" w:hAnsi="Arial" w:cs="Arial"/>
          <w:color w:val="414042"/>
          <w:sz w:val="15"/>
          <w:szCs w:val="15"/>
          <w:lang w:eastAsia="ja-JP"/>
        </w:rPr>
        <w:t>1</w:t>
      </w:r>
      <w:r>
        <w:rPr>
          <w:rStyle w:val="Emphasis"/>
          <w:rFonts w:ascii="MS Gothic" w:eastAsia="MS Gothic" w:hAnsi="MS Gothic" w:cs="MS Gothic" w:hint="eastAsia"/>
          <w:color w:val="414042"/>
          <w:sz w:val="15"/>
          <w:szCs w:val="15"/>
          <w:lang w:eastAsia="ja-JP"/>
        </w:rPr>
        <w:t>月</w:t>
      </w:r>
      <w:r>
        <w:rPr>
          <w:rStyle w:val="Emphasis"/>
          <w:rFonts w:ascii="Arial" w:hAnsi="Arial" w:cs="Arial"/>
          <w:color w:val="414042"/>
          <w:sz w:val="15"/>
          <w:szCs w:val="15"/>
          <w:lang w:eastAsia="ja-JP"/>
        </w:rPr>
        <w:t>31</w:t>
      </w:r>
      <w:r>
        <w:rPr>
          <w:rStyle w:val="Emphasis"/>
          <w:rFonts w:ascii="MS Gothic" w:eastAsia="MS Gothic" w:hAnsi="MS Gothic" w:cs="MS Gothic" w:hint="eastAsia"/>
          <w:color w:val="414042"/>
          <w:sz w:val="15"/>
          <w:szCs w:val="15"/>
          <w:lang w:eastAsia="ja-JP"/>
        </w:rPr>
        <w:t>日までのご宿泊は、リワードポイント、マイル、またはエリートナイト</w:t>
      </w:r>
      <w:r>
        <w:rPr>
          <w:rStyle w:val="Emphasis"/>
          <w:rFonts w:ascii="Arial" w:hAnsi="Arial" w:cs="Arial"/>
          <w:color w:val="414042"/>
          <w:sz w:val="15"/>
          <w:szCs w:val="15"/>
          <w:lang w:eastAsia="ja-JP"/>
        </w:rPr>
        <w:t xml:space="preserve"> </w:t>
      </w:r>
      <w:r>
        <w:rPr>
          <w:rStyle w:val="Emphasis"/>
          <w:rFonts w:ascii="MS Gothic" w:eastAsia="MS Gothic" w:hAnsi="MS Gothic" w:cs="MS Gothic" w:hint="eastAsia"/>
          <w:color w:val="414042"/>
          <w:sz w:val="15"/>
          <w:szCs w:val="15"/>
          <w:lang w:eastAsia="ja-JP"/>
        </w:rPr>
        <w:t>クレジットの対象となりません。割引の詳細については、</w:t>
      </w:r>
      <w:r w:rsidR="00A10747">
        <w:fldChar w:fldCharType="begin"/>
      </w:r>
      <w:r w:rsidR="00A10747">
        <w:rPr>
          <w:lang w:eastAsia="ja-JP"/>
        </w:rPr>
        <w:instrText xml:space="preserve"> HYPERLINK "http://www.marriottrewards.com/DeltaHotels?nck=%5b+PROFILE('CUSTOMER_KEY','','')+%5d&amp;ck=%5b+PROFILE('CAMPAIGN_KEY','','')+%5d&amp;lk=1000128854%5bLINK_TAG=1000128854%5d" \t "_blank" </w:instrText>
      </w:r>
      <w:r w:rsidR="00A10747">
        <w:fldChar w:fldCharType="separate"/>
      </w:r>
      <w:r>
        <w:rPr>
          <w:rStyle w:val="bluelink"/>
          <w:rFonts w:ascii="Arial" w:hAnsi="Arial" w:cs="Arial"/>
          <w:color w:val="004692"/>
          <w:sz w:val="15"/>
          <w:szCs w:val="15"/>
          <w:lang w:eastAsia="ja-JP"/>
        </w:rPr>
        <w:t xml:space="preserve"> </w:t>
      </w:r>
      <w:r>
        <w:rPr>
          <w:rStyle w:val="Emphasis"/>
          <w:rFonts w:ascii="Arial" w:hAnsi="Arial" w:cs="Arial"/>
          <w:color w:val="004692"/>
          <w:sz w:val="15"/>
          <w:szCs w:val="15"/>
          <w:lang w:eastAsia="ja-JP"/>
        </w:rPr>
        <w:t>MarriottRewards.com/</w:t>
      </w:r>
      <w:proofErr w:type="spellStart"/>
      <w:r>
        <w:rPr>
          <w:rStyle w:val="Emphasis"/>
          <w:rFonts w:ascii="Arial" w:hAnsi="Arial" w:cs="Arial"/>
          <w:color w:val="004692"/>
          <w:sz w:val="15"/>
          <w:szCs w:val="15"/>
          <w:lang w:eastAsia="ja-JP"/>
        </w:rPr>
        <w:t>DeltaHotels</w:t>
      </w:r>
      <w:proofErr w:type="spellEnd"/>
      <w:r>
        <w:rPr>
          <w:rStyle w:val="Emphasis"/>
          <w:rFonts w:ascii="Arial" w:hAnsi="Arial" w:cs="Arial"/>
          <w:color w:val="004692"/>
          <w:sz w:val="15"/>
          <w:szCs w:val="15"/>
          <w:lang w:eastAsia="ja-JP"/>
        </w:rPr>
        <w:t xml:space="preserve"> </w:t>
      </w:r>
      <w:r w:rsidR="00A10747">
        <w:rPr>
          <w:rStyle w:val="Emphasis"/>
          <w:rFonts w:ascii="Arial" w:hAnsi="Arial" w:cs="Arial"/>
          <w:color w:val="004692"/>
          <w:sz w:val="15"/>
          <w:szCs w:val="15"/>
          <w:lang w:eastAsia="ja-JP"/>
        </w:rPr>
        <w:fldChar w:fldCharType="end"/>
      </w:r>
      <w:r>
        <w:rPr>
          <w:rStyle w:val="Emphasis"/>
          <w:rFonts w:ascii="MS Gothic" w:eastAsia="MS Gothic" w:hAnsi="MS Gothic" w:cs="MS Gothic" w:hint="eastAsia"/>
          <w:color w:val="414042"/>
          <w:sz w:val="15"/>
          <w:szCs w:val="15"/>
          <w:lang w:eastAsia="ja-JP"/>
        </w:rPr>
        <w:t>をご覧ください。</w:t>
      </w:r>
    </w:p>
    <w:p w:rsidR="00113CC4" w:rsidRDefault="00113CC4" w:rsidP="00113CC4">
      <w:pPr>
        <w:pBdr>
          <w:bottom w:val="single" w:sz="4" w:space="1" w:color="auto"/>
        </w:pBdr>
        <w:rPr>
          <w:lang w:eastAsia="ja-JP"/>
        </w:rPr>
      </w:pPr>
    </w:p>
    <w:p w:rsidR="00113CC4" w:rsidRPr="00E048AC" w:rsidRDefault="00113CC4" w:rsidP="00113CC4">
      <w:pPr>
        <w:rPr>
          <w:b/>
          <w:lang w:eastAsia="ja-JP"/>
        </w:rPr>
      </w:pPr>
      <w:r w:rsidRPr="00E048AC">
        <w:rPr>
          <w:b/>
          <w:lang w:eastAsia="ja-JP"/>
        </w:rPr>
        <w:t>Secondary Section:</w:t>
      </w:r>
    </w:p>
    <w:p w:rsidR="00113CC4" w:rsidRDefault="00113CC4" w:rsidP="00113CC4">
      <w:pPr>
        <w:rPr>
          <w:lang w:eastAsia="ja-JP"/>
        </w:rPr>
      </w:pPr>
      <w:r>
        <w:rPr>
          <w:lang w:eastAsia="ja-JP"/>
        </w:rPr>
        <w:t xml:space="preserve">Image Text: </w:t>
      </w:r>
      <w:r w:rsidRPr="00113CC4">
        <w:rPr>
          <w:color w:val="1F497D" w:themeColor="text2"/>
          <w:lang w:eastAsia="ja-JP"/>
        </w:rPr>
        <w:t>N/A</w:t>
      </w:r>
    </w:p>
    <w:p w:rsidR="00113CC4" w:rsidRDefault="00113CC4" w:rsidP="00113CC4">
      <w:pPr>
        <w:rPr>
          <w:lang w:eastAsia="ja-JP"/>
        </w:rPr>
      </w:pPr>
      <w:r>
        <w:rPr>
          <w:lang w:eastAsia="ja-JP"/>
        </w:rPr>
        <w:t>Headline:</w:t>
      </w:r>
      <w:r w:rsidR="002C7CE4">
        <w:rPr>
          <w:lang w:eastAsia="ja-JP"/>
        </w:rPr>
        <w:t xml:space="preserve"> </w:t>
      </w:r>
      <w:hyperlink r:id="rId9" w:tgtFrame="_blank" w:history="1">
        <w:r w:rsidR="002C7CE4" w:rsidRPr="002C7CE4">
          <w:rPr>
            <w:rStyle w:val="headline"/>
            <w:rFonts w:ascii="MS Gothic" w:eastAsia="MS Gothic" w:hAnsi="MS Gothic" w:cs="MS Gothic" w:hint="eastAsia"/>
            <w:bCs/>
            <w:color w:val="004692"/>
            <w:lang w:eastAsia="ja-JP"/>
          </w:rPr>
          <w:t>会員限定の特典</w:t>
        </w:r>
        <w:proofErr w:type="gramStart"/>
        <w:r w:rsidR="002C7CE4" w:rsidRPr="002C7CE4">
          <w:rPr>
            <w:rStyle w:val="headline"/>
            <w:rFonts w:ascii="Arial" w:hAnsi="Arial" w:cs="Arial"/>
            <w:bCs/>
            <w:color w:val="004692"/>
            <w:lang w:eastAsia="ja-JP"/>
          </w:rPr>
          <w:t>:15</w:t>
        </w:r>
        <w:proofErr w:type="gramEnd"/>
        <w:r w:rsidR="002C7CE4" w:rsidRPr="002C7CE4">
          <w:rPr>
            <w:rStyle w:val="headline"/>
            <w:rFonts w:ascii="MS Gothic" w:eastAsia="MS Gothic" w:hAnsi="MS Gothic" w:cs="MS Gothic" w:hint="eastAsia"/>
            <w:bCs/>
            <w:color w:val="004692"/>
            <w:lang w:eastAsia="ja-JP"/>
          </w:rPr>
          <w:t>％割引</w:t>
        </w:r>
      </w:hyperlink>
    </w:p>
    <w:p w:rsidR="00113CC4" w:rsidRDefault="00113CC4" w:rsidP="00113CC4">
      <w:pPr>
        <w:rPr>
          <w:lang w:eastAsia="ja-JP"/>
        </w:rPr>
      </w:pPr>
      <w:r>
        <w:rPr>
          <w:lang w:eastAsia="ja-JP"/>
        </w:rPr>
        <w:t xml:space="preserve">Body copy: </w:t>
      </w:r>
    </w:p>
    <w:p w:rsidR="002C7CE4" w:rsidRPr="002C7CE4" w:rsidRDefault="002C7CE4" w:rsidP="00113CC4">
      <w:pPr>
        <w:rPr>
          <w:color w:val="1F497D" w:themeColor="text2"/>
          <w:lang w:eastAsia="ja-JP"/>
        </w:rPr>
      </w:pPr>
      <w:r w:rsidRPr="002C7CE4">
        <w:rPr>
          <w:rFonts w:ascii="Arial" w:hAnsi="Arial" w:cs="Arial"/>
          <w:color w:val="1F497D" w:themeColor="text2"/>
          <w:sz w:val="21"/>
          <w:szCs w:val="21"/>
          <w:lang w:eastAsia="ja-JP"/>
        </w:rPr>
        <w:t>6</w:t>
      </w:r>
      <w:r w:rsidRPr="002C7CE4">
        <w:rPr>
          <w:rFonts w:ascii="MS Gothic" w:eastAsia="MS Gothic" w:hAnsi="MS Gothic" w:cs="MS Gothic" w:hint="eastAsia"/>
          <w:color w:val="1F497D" w:themeColor="text2"/>
          <w:sz w:val="21"/>
          <w:szCs w:val="21"/>
          <w:lang w:eastAsia="ja-JP"/>
        </w:rPr>
        <w:t>月</w:t>
      </w:r>
      <w:r w:rsidRPr="002C7CE4">
        <w:rPr>
          <w:rFonts w:ascii="Arial" w:hAnsi="Arial" w:cs="Arial"/>
          <w:color w:val="1F497D" w:themeColor="text2"/>
          <w:sz w:val="21"/>
          <w:szCs w:val="21"/>
          <w:lang w:eastAsia="ja-JP"/>
        </w:rPr>
        <w:t>19</w:t>
      </w:r>
      <w:r w:rsidRPr="002C7CE4">
        <w:rPr>
          <w:rFonts w:ascii="MS Gothic" w:eastAsia="MS Gothic" w:hAnsi="MS Gothic" w:cs="MS Gothic" w:hint="eastAsia"/>
          <w:color w:val="1F497D" w:themeColor="text2"/>
          <w:sz w:val="21"/>
          <w:szCs w:val="21"/>
          <w:lang w:eastAsia="ja-JP"/>
        </w:rPr>
        <w:t>日から</w:t>
      </w:r>
      <w:r w:rsidRPr="002C7CE4">
        <w:rPr>
          <w:rFonts w:ascii="Arial" w:hAnsi="Arial" w:cs="Arial"/>
          <w:color w:val="1F497D" w:themeColor="text2"/>
          <w:sz w:val="21"/>
          <w:szCs w:val="21"/>
          <w:lang w:eastAsia="ja-JP"/>
        </w:rPr>
        <w:t>9</w:t>
      </w:r>
      <w:r w:rsidRPr="002C7CE4">
        <w:rPr>
          <w:rFonts w:ascii="MS Gothic" w:eastAsia="MS Gothic" w:hAnsi="MS Gothic" w:cs="MS Gothic" w:hint="eastAsia"/>
          <w:color w:val="1F497D" w:themeColor="text2"/>
          <w:sz w:val="21"/>
          <w:szCs w:val="21"/>
          <w:lang w:eastAsia="ja-JP"/>
        </w:rPr>
        <w:t>月</w:t>
      </w:r>
      <w:r w:rsidRPr="002C7CE4">
        <w:rPr>
          <w:rFonts w:ascii="Arial" w:hAnsi="Arial" w:cs="Arial"/>
          <w:color w:val="1F497D" w:themeColor="text2"/>
          <w:sz w:val="21"/>
          <w:szCs w:val="21"/>
          <w:lang w:eastAsia="ja-JP"/>
        </w:rPr>
        <w:t>7</w:t>
      </w:r>
      <w:r w:rsidRPr="002C7CE4">
        <w:rPr>
          <w:rFonts w:ascii="MS Gothic" w:eastAsia="MS Gothic" w:hAnsi="MS Gothic" w:cs="MS Gothic" w:hint="eastAsia"/>
          <w:color w:val="1F497D" w:themeColor="text2"/>
          <w:sz w:val="21"/>
          <w:szCs w:val="21"/>
          <w:lang w:eastAsia="ja-JP"/>
        </w:rPr>
        <w:t>日の期間中、デルタ・ホテル＆リゾートにご宿泊いただくと、ご提供可能な</w:t>
      </w:r>
      <w:ins w:id="17" w:author="Maekawa, Kyoko" w:date="2015-06-25T14:00:00Z">
        <w:r w:rsidR="004B3D5A">
          <w:rPr>
            <w:rFonts w:ascii="MS Gothic" w:eastAsia="MS Gothic" w:hAnsi="MS Gothic" w:cs="MS Gothic" w:hint="eastAsia"/>
            <w:color w:val="1F497D" w:themeColor="text2"/>
            <w:sz w:val="21"/>
            <w:szCs w:val="21"/>
            <w:lang w:eastAsia="ja-JP"/>
          </w:rPr>
          <w:t>ベスト</w:t>
        </w:r>
      </w:ins>
      <w:del w:id="18" w:author="Maekawa, Kyoko" w:date="2015-06-25T14:00:00Z">
        <w:r w:rsidRPr="002C7CE4" w:rsidDel="004B3D5A">
          <w:rPr>
            <w:rFonts w:ascii="MS Gothic" w:eastAsia="MS Gothic" w:hAnsi="MS Gothic" w:cs="MS Gothic" w:hint="eastAsia"/>
            <w:color w:val="1F497D" w:themeColor="text2"/>
            <w:sz w:val="21"/>
            <w:szCs w:val="21"/>
            <w:lang w:eastAsia="ja-JP"/>
          </w:rPr>
          <w:delText>最</w:delText>
        </w:r>
      </w:del>
      <w:del w:id="19" w:author="Maekawa, Kyoko" w:date="2015-06-25T13:51:00Z">
        <w:r w:rsidRPr="002C7CE4" w:rsidDel="002D03ED">
          <w:rPr>
            <w:rFonts w:ascii="MS Gothic" w:eastAsia="MS Gothic" w:hAnsi="MS Gothic" w:cs="MS Gothic" w:hint="eastAsia"/>
            <w:color w:val="1F497D" w:themeColor="text2"/>
            <w:sz w:val="21"/>
            <w:szCs w:val="21"/>
            <w:lang w:eastAsia="ja-JP"/>
          </w:rPr>
          <w:delText>低宿泊</w:delText>
        </w:r>
      </w:del>
      <w:r w:rsidRPr="002C7CE4">
        <w:rPr>
          <w:rFonts w:ascii="MS Gothic" w:eastAsia="MS Gothic" w:hAnsi="MS Gothic" w:cs="MS Gothic" w:hint="eastAsia"/>
          <w:color w:val="1F497D" w:themeColor="text2"/>
          <w:sz w:val="21"/>
          <w:szCs w:val="21"/>
          <w:lang w:eastAsia="ja-JP"/>
        </w:rPr>
        <w:t>料金から</w:t>
      </w:r>
      <w:r w:rsidRPr="002C7CE4">
        <w:rPr>
          <w:rFonts w:ascii="Arial" w:hAnsi="Arial" w:cs="Arial"/>
          <w:color w:val="1F497D" w:themeColor="text2"/>
          <w:sz w:val="21"/>
          <w:szCs w:val="21"/>
          <w:lang w:eastAsia="ja-JP"/>
        </w:rPr>
        <w:t>15</w:t>
      </w:r>
      <w:r w:rsidRPr="002C7CE4">
        <w:rPr>
          <w:rFonts w:ascii="MS Gothic" w:eastAsia="MS Gothic" w:hAnsi="MS Gothic" w:cs="MS Gothic" w:hint="eastAsia"/>
          <w:color w:val="1F497D" w:themeColor="text2"/>
          <w:sz w:val="21"/>
          <w:szCs w:val="21"/>
          <w:lang w:eastAsia="ja-JP"/>
        </w:rPr>
        <w:t>％割引になります。</w:t>
      </w:r>
    </w:p>
    <w:p w:rsidR="00113CC4" w:rsidRDefault="00113CC4" w:rsidP="00113CC4">
      <w:pPr>
        <w:pBdr>
          <w:bottom w:val="single" w:sz="4" w:space="1" w:color="auto"/>
        </w:pBdr>
      </w:pPr>
      <w:r>
        <w:lastRenderedPageBreak/>
        <w:t xml:space="preserve">CTA: </w:t>
      </w:r>
    </w:p>
    <w:p w:rsidR="002C7CE4" w:rsidRPr="002C7CE4" w:rsidRDefault="004C1D65" w:rsidP="00113CC4">
      <w:pPr>
        <w:pBdr>
          <w:bottom w:val="single" w:sz="4" w:space="1" w:color="auto"/>
        </w:pBdr>
        <w:rPr>
          <w:color w:val="1F497D" w:themeColor="text2"/>
        </w:rPr>
      </w:pPr>
      <w:hyperlink r:id="rId10" w:tgtFrame="_blank" w:history="1">
        <w:proofErr w:type="spellStart"/>
        <w:r w:rsidR="002C7CE4" w:rsidRPr="002C7CE4">
          <w:rPr>
            <w:rStyle w:val="headline"/>
            <w:rFonts w:ascii="MS Gothic" w:eastAsia="MS Gothic" w:hAnsi="MS Gothic" w:cs="MS Gothic" w:hint="eastAsia"/>
            <w:bCs/>
            <w:color w:val="1F497D" w:themeColor="text2"/>
          </w:rPr>
          <w:t>宿泊のご予約</w:t>
        </w:r>
        <w:proofErr w:type="spellEnd"/>
      </w:hyperlink>
    </w:p>
    <w:p w:rsidR="002C7CE4" w:rsidRDefault="002C7CE4" w:rsidP="00113CC4">
      <w:pPr>
        <w:pBdr>
          <w:bottom w:val="single" w:sz="4" w:space="1" w:color="auto"/>
        </w:pBdr>
      </w:pPr>
    </w:p>
    <w:p w:rsidR="00744BC1" w:rsidRDefault="00744BC1"/>
    <w:sectPr w:rsidR="00744B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46D" w:rsidRDefault="009C346D" w:rsidP="00024E8A">
      <w:pPr>
        <w:spacing w:after="0" w:line="240" w:lineRule="auto"/>
      </w:pPr>
      <w:r>
        <w:separator/>
      </w:r>
    </w:p>
  </w:endnote>
  <w:endnote w:type="continuationSeparator" w:id="0">
    <w:p w:rsidR="009C346D" w:rsidRDefault="009C346D" w:rsidP="00024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46D" w:rsidRDefault="009C346D" w:rsidP="00024E8A">
      <w:pPr>
        <w:spacing w:after="0" w:line="240" w:lineRule="auto"/>
      </w:pPr>
      <w:r>
        <w:separator/>
      </w:r>
    </w:p>
  </w:footnote>
  <w:footnote w:type="continuationSeparator" w:id="0">
    <w:p w:rsidR="009C346D" w:rsidRDefault="009C346D" w:rsidP="00024E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8AC"/>
    <w:rsid w:val="000152AE"/>
    <w:rsid w:val="000152D0"/>
    <w:rsid w:val="00024599"/>
    <w:rsid w:val="00024E8A"/>
    <w:rsid w:val="00040F64"/>
    <w:rsid w:val="000A2146"/>
    <w:rsid w:val="000F6D97"/>
    <w:rsid w:val="00113CC4"/>
    <w:rsid w:val="00121EBE"/>
    <w:rsid w:val="00221E1A"/>
    <w:rsid w:val="00233876"/>
    <w:rsid w:val="00254BCE"/>
    <w:rsid w:val="002C7CE4"/>
    <w:rsid w:val="002D03ED"/>
    <w:rsid w:val="003318AE"/>
    <w:rsid w:val="00353BE6"/>
    <w:rsid w:val="00456CBE"/>
    <w:rsid w:val="004B34F0"/>
    <w:rsid w:val="004B3D5A"/>
    <w:rsid w:val="004C0310"/>
    <w:rsid w:val="004C1D65"/>
    <w:rsid w:val="005C11F5"/>
    <w:rsid w:val="00624453"/>
    <w:rsid w:val="006F67F8"/>
    <w:rsid w:val="007019AA"/>
    <w:rsid w:val="00740EB9"/>
    <w:rsid w:val="00744BC1"/>
    <w:rsid w:val="00774A35"/>
    <w:rsid w:val="007C4FE6"/>
    <w:rsid w:val="0080734B"/>
    <w:rsid w:val="0084008C"/>
    <w:rsid w:val="00853951"/>
    <w:rsid w:val="00945B4E"/>
    <w:rsid w:val="00960BCB"/>
    <w:rsid w:val="009C346D"/>
    <w:rsid w:val="009D104E"/>
    <w:rsid w:val="009F4511"/>
    <w:rsid w:val="00A10747"/>
    <w:rsid w:val="00AD47CE"/>
    <w:rsid w:val="00AD7DF6"/>
    <w:rsid w:val="00B07EE2"/>
    <w:rsid w:val="00B35D75"/>
    <w:rsid w:val="00B4126F"/>
    <w:rsid w:val="00BD44D2"/>
    <w:rsid w:val="00BE307E"/>
    <w:rsid w:val="00C61524"/>
    <w:rsid w:val="00CE4E9E"/>
    <w:rsid w:val="00D97019"/>
    <w:rsid w:val="00E048AC"/>
    <w:rsid w:val="00E24D99"/>
    <w:rsid w:val="00E2555F"/>
    <w:rsid w:val="00E44170"/>
    <w:rsid w:val="00F71C82"/>
    <w:rsid w:val="00F95D1A"/>
    <w:rsid w:val="00FD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link">
    <w:name w:val="bluelink"/>
    <w:basedOn w:val="DefaultParagraphFont"/>
    <w:rsid w:val="00744BC1"/>
  </w:style>
  <w:style w:type="character" w:customStyle="1" w:styleId="whitelink">
    <w:name w:val="whitelink"/>
    <w:basedOn w:val="DefaultParagraphFont"/>
    <w:rsid w:val="00744BC1"/>
  </w:style>
  <w:style w:type="character" w:styleId="Emphasis">
    <w:name w:val="Emphasis"/>
    <w:basedOn w:val="DefaultParagraphFont"/>
    <w:uiPriority w:val="20"/>
    <w:qFormat/>
    <w:rsid w:val="00113CC4"/>
    <w:rPr>
      <w:i/>
      <w:iCs/>
    </w:rPr>
  </w:style>
  <w:style w:type="character" w:customStyle="1" w:styleId="headline">
    <w:name w:val="headline"/>
    <w:basedOn w:val="DefaultParagraphFont"/>
    <w:rsid w:val="00113CC4"/>
  </w:style>
  <w:style w:type="paragraph" w:styleId="BalloonText">
    <w:name w:val="Balloon Text"/>
    <w:basedOn w:val="Normal"/>
    <w:link w:val="BalloonTextChar"/>
    <w:uiPriority w:val="99"/>
    <w:semiHidden/>
    <w:unhideWhenUsed/>
    <w:rsid w:val="004C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3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4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E8A"/>
  </w:style>
  <w:style w:type="paragraph" w:styleId="Footer">
    <w:name w:val="footer"/>
    <w:basedOn w:val="Normal"/>
    <w:link w:val="FooterChar"/>
    <w:uiPriority w:val="99"/>
    <w:unhideWhenUsed/>
    <w:rsid w:val="00024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E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luelink">
    <w:name w:val="bluelink"/>
    <w:basedOn w:val="DefaultParagraphFont"/>
    <w:rsid w:val="00744BC1"/>
  </w:style>
  <w:style w:type="character" w:customStyle="1" w:styleId="whitelink">
    <w:name w:val="whitelink"/>
    <w:basedOn w:val="DefaultParagraphFont"/>
    <w:rsid w:val="00744BC1"/>
  </w:style>
  <w:style w:type="character" w:styleId="Emphasis">
    <w:name w:val="Emphasis"/>
    <w:basedOn w:val="DefaultParagraphFont"/>
    <w:uiPriority w:val="20"/>
    <w:qFormat/>
    <w:rsid w:val="00113CC4"/>
    <w:rPr>
      <w:i/>
      <w:iCs/>
    </w:rPr>
  </w:style>
  <w:style w:type="character" w:customStyle="1" w:styleId="headline">
    <w:name w:val="headline"/>
    <w:basedOn w:val="DefaultParagraphFont"/>
    <w:rsid w:val="00113CC4"/>
  </w:style>
  <w:style w:type="paragraph" w:styleId="BalloonText">
    <w:name w:val="Balloon Text"/>
    <w:basedOn w:val="Normal"/>
    <w:link w:val="BalloonTextChar"/>
    <w:uiPriority w:val="99"/>
    <w:semiHidden/>
    <w:unhideWhenUsed/>
    <w:rsid w:val="004C03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03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4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E8A"/>
  </w:style>
  <w:style w:type="paragraph" w:styleId="Footer">
    <w:name w:val="footer"/>
    <w:basedOn w:val="Normal"/>
    <w:link w:val="FooterChar"/>
    <w:uiPriority w:val="99"/>
    <w:unhideWhenUsed/>
    <w:rsid w:val="00024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riottrewards.com/DeltaHotels?nck=%5b+PROFILE('CUSTOMER_KEY','','')+%5d&amp;ck=%5b+PROFILE('CAMPAIGN_KEY','','')+%5d&amp;lk=1000128853%5bLINK_TAG=1000128853%5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riottrewards.com/DeltaHotels?nck=%5b+PROFILE('CUSTOMER_KEY','','')+%5d&amp;ck=%5b+PROFILE('CAMPAIGN_KEY','','')+%5d&amp;lk=1000128851%5bLINK_TAG=1000128851%5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marriottrewards.com/DeltaHotels?nck=%5b+PROFILE('CUSTOMER_KEY','','')+%5d&amp;ck=%5b+PROFILE('CAMPAIGN_KEY','','')+%5d&amp;lk=1000128856%5bLINK_TAG=1000128856%5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rriottrewards.com/DeltaHotels?nck=%5b+PROFILE('CUSTOMER_KEY','','')+%5d&amp;ck=%5b+PROFILE('CAMPAIGN_KEY','','')+%5d&amp;lk=1000128855%5bLINK_TAG=1000128855%5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Infogroup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Lisk, Edan</dc:creator>
  <cp:lastModifiedBy>Megan Holland</cp:lastModifiedBy>
  <cp:revision>2</cp:revision>
  <cp:lastPrinted>2015-06-25T07:09:00Z</cp:lastPrinted>
  <dcterms:created xsi:type="dcterms:W3CDTF">2015-06-30T16:39:00Z</dcterms:created>
  <dcterms:modified xsi:type="dcterms:W3CDTF">2015-06-30T16:39:00Z</dcterms:modified>
</cp:coreProperties>
</file>