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DF6" w:rsidRDefault="00E24D99">
      <w:bookmarkStart w:id="0" w:name="_GoBack"/>
      <w:r>
        <w:t>Email:</w:t>
      </w:r>
      <w:r w:rsidR="007C4FE6">
        <w:t xml:space="preserve"> </w:t>
      </w:r>
      <w:r w:rsidR="007C4FE6" w:rsidRPr="007C4FE6">
        <w:rPr>
          <w:color w:val="1F497D" w:themeColor="text2"/>
        </w:rPr>
        <w:t>Account Security Solo</w:t>
      </w:r>
    </w:p>
    <w:p w:rsidR="00E24D99" w:rsidRDefault="00E24D99">
      <w:r>
        <w:t>Language:</w:t>
      </w:r>
      <w:r w:rsidR="007C4FE6">
        <w:t xml:space="preserve"> </w:t>
      </w:r>
      <w:r w:rsidR="007C4FE6" w:rsidRPr="007C4FE6">
        <w:rPr>
          <w:color w:val="1F497D" w:themeColor="text2"/>
        </w:rPr>
        <w:t>Simplified Chinese</w:t>
      </w:r>
    </w:p>
    <w:p w:rsidR="00DA0BA2" w:rsidRPr="00EF0523" w:rsidRDefault="00E048AC" w:rsidP="00DA0BA2">
      <w:pPr>
        <w:rPr>
          <w:lang w:eastAsia="zh-CN"/>
        </w:rPr>
      </w:pPr>
      <w:r>
        <w:t>Subject Line:</w:t>
      </w:r>
      <w:del w:id="1" w:author="Arthur" w:date="2015-06-21T10:08:00Z">
        <w:r w:rsidR="00DA0BA2" w:rsidDel="002A014E">
          <w:delText xml:space="preserve"> </w:delText>
        </w:r>
        <w:r w:rsidR="00DA0BA2" w:rsidRPr="00DA0BA2" w:rsidDel="002A014E">
          <w:rPr>
            <w:color w:val="1F497D" w:themeColor="text2"/>
            <w:lang w:eastAsia="zh-CN"/>
          </w:rPr>
          <w:delText>为您的账户设定的</w:delText>
        </w:r>
      </w:del>
      <w:r w:rsidR="00DA0BA2" w:rsidRPr="00DA0BA2">
        <w:rPr>
          <w:color w:val="1F497D" w:themeColor="text2"/>
          <w:lang w:eastAsia="zh-CN"/>
        </w:rPr>
        <w:t>全新</w:t>
      </w:r>
      <w:ins w:id="2" w:author="Arthur" w:date="2015-06-21T10:08:00Z">
        <w:del w:id="3" w:author="Yu, Connie" w:date="2015-06-23T11:25:00Z">
          <w:r w:rsidR="002A014E" w:rsidDel="008F5F30">
            <w:rPr>
              <w:rFonts w:hint="eastAsia"/>
              <w:color w:val="1F497D" w:themeColor="text2"/>
              <w:lang w:eastAsia="zh-CN"/>
            </w:rPr>
            <w:delText>账</w:delText>
          </w:r>
        </w:del>
      </w:ins>
      <w:ins w:id="4" w:author="Yu, Connie" w:date="2015-06-23T11:26:00Z">
        <w:r w:rsidR="008F5F30" w:rsidRPr="009E51BF">
          <w:rPr>
            <w:rFonts w:eastAsia="SimSun" w:hint="eastAsia"/>
            <w:color w:val="1F497D" w:themeColor="text2"/>
            <w:lang w:eastAsia="zh-CN"/>
          </w:rPr>
          <w:t>帐</w:t>
        </w:r>
      </w:ins>
      <w:ins w:id="5" w:author="Arthur" w:date="2015-06-21T10:08:00Z">
        <w:r w:rsidR="002A014E">
          <w:rPr>
            <w:rFonts w:hint="eastAsia"/>
            <w:color w:val="1F497D" w:themeColor="text2"/>
            <w:lang w:eastAsia="zh-CN"/>
          </w:rPr>
          <w:t>户</w:t>
        </w:r>
      </w:ins>
      <w:r w:rsidR="00DA0BA2" w:rsidRPr="00DA0BA2">
        <w:rPr>
          <w:color w:val="1F497D" w:themeColor="text2"/>
          <w:lang w:eastAsia="zh-CN"/>
        </w:rPr>
        <w:t>安全举措</w:t>
      </w:r>
      <w:del w:id="6" w:author="Arthur" w:date="2015-06-21T10:08:00Z">
        <w:r w:rsidR="00DA0BA2" w:rsidRPr="00DA0BA2" w:rsidDel="002A014E">
          <w:rPr>
            <w:color w:val="1F497D" w:themeColor="text2"/>
            <w:lang w:eastAsia="zh-CN"/>
          </w:rPr>
          <w:delText xml:space="preserve"> </w:delText>
        </w:r>
      </w:del>
    </w:p>
    <w:p w:rsidR="00E048AC" w:rsidRDefault="00E048AC">
      <w:pPr>
        <w:rPr>
          <w:lang w:eastAsia="zh-CN"/>
        </w:rPr>
      </w:pPr>
      <w:proofErr w:type="spellStart"/>
      <w:r>
        <w:rPr>
          <w:lang w:eastAsia="zh-CN"/>
        </w:rPr>
        <w:t>Preheader</w:t>
      </w:r>
      <w:proofErr w:type="spellEnd"/>
      <w:r>
        <w:rPr>
          <w:lang w:eastAsia="zh-CN"/>
        </w:rPr>
        <w:t>:</w:t>
      </w:r>
      <w:r w:rsidR="00DA0BA2">
        <w:rPr>
          <w:lang w:eastAsia="zh-CN"/>
        </w:rPr>
        <w:t xml:space="preserve"> </w:t>
      </w:r>
      <w:r w:rsidR="00DA0BA2" w:rsidRPr="00DA0BA2">
        <w:rPr>
          <w:color w:val="1F497D" w:themeColor="text2"/>
          <w:lang w:eastAsia="zh-CN"/>
        </w:rPr>
        <w:t>更新您的</w:t>
      </w:r>
      <w:ins w:id="7" w:author="Yu, Connie" w:date="2015-06-23T11:26:00Z">
        <w:r w:rsidR="008F5F30" w:rsidRPr="00D55046">
          <w:rPr>
            <w:rFonts w:eastAsia="SimSun" w:hint="eastAsia"/>
            <w:color w:val="1F497D" w:themeColor="text2"/>
            <w:lang w:eastAsia="zh-CN"/>
          </w:rPr>
          <w:t>帐</w:t>
        </w:r>
      </w:ins>
      <w:del w:id="8" w:author="Yu, Connie" w:date="2015-06-23T11:26:00Z">
        <w:r w:rsidR="00DA0BA2" w:rsidRPr="00DA0BA2" w:rsidDel="008F5F30">
          <w:rPr>
            <w:color w:val="1F497D" w:themeColor="text2"/>
            <w:lang w:eastAsia="zh-CN"/>
          </w:rPr>
          <w:delText>账</w:delText>
        </w:r>
      </w:del>
      <w:r w:rsidR="00DA0BA2" w:rsidRPr="00DA0BA2">
        <w:rPr>
          <w:color w:val="1F497D" w:themeColor="text2"/>
          <w:lang w:eastAsia="zh-CN"/>
        </w:rPr>
        <w:t>户</w:t>
      </w:r>
      <w:del w:id="9" w:author="Arthur" w:date="2015-06-21T10:15:00Z">
        <w:r w:rsidR="00DA0BA2" w:rsidRPr="00DA0BA2" w:rsidDel="002A014E">
          <w:rPr>
            <w:color w:val="1F497D" w:themeColor="text2"/>
            <w:lang w:eastAsia="zh-CN"/>
          </w:rPr>
          <w:delText>以</w:delText>
        </w:r>
      </w:del>
      <w:ins w:id="10" w:author="Arthur" w:date="2015-06-21T10:15:00Z">
        <w:r w:rsidR="002A014E">
          <w:rPr>
            <w:rFonts w:hint="eastAsia"/>
            <w:color w:val="1F497D" w:themeColor="text2"/>
            <w:lang w:eastAsia="zh-CN"/>
          </w:rPr>
          <w:t>，</w:t>
        </w:r>
      </w:ins>
      <w:r w:rsidR="00DA0BA2" w:rsidRPr="00DA0BA2">
        <w:rPr>
          <w:color w:val="1F497D" w:themeColor="text2"/>
          <w:lang w:eastAsia="zh-CN"/>
        </w:rPr>
        <w:t>维护</w:t>
      </w:r>
      <w:ins w:id="11" w:author="Yu, Connie" w:date="2015-06-23T11:26:00Z">
        <w:r w:rsidR="008F5F30" w:rsidRPr="00D55046">
          <w:rPr>
            <w:rFonts w:eastAsia="SimSun" w:hint="eastAsia"/>
            <w:color w:val="1F497D" w:themeColor="text2"/>
            <w:lang w:eastAsia="zh-CN"/>
          </w:rPr>
          <w:t>帐</w:t>
        </w:r>
      </w:ins>
      <w:del w:id="12" w:author="Yu, Connie" w:date="2015-06-23T11:26:00Z">
        <w:r w:rsidR="00DA0BA2" w:rsidRPr="00DA0BA2" w:rsidDel="008F5F30">
          <w:rPr>
            <w:color w:val="1F497D" w:themeColor="text2"/>
            <w:lang w:eastAsia="zh-CN"/>
          </w:rPr>
          <w:delText>账</w:delText>
        </w:r>
      </w:del>
      <w:r w:rsidR="00DA0BA2" w:rsidRPr="00DA0BA2">
        <w:rPr>
          <w:color w:val="1F497D" w:themeColor="text2"/>
          <w:lang w:eastAsia="zh-CN"/>
        </w:rPr>
        <w:t>户安全</w:t>
      </w:r>
      <w:r w:rsidR="00DA0BA2" w:rsidRPr="00EF0523">
        <w:rPr>
          <w:lang w:eastAsia="zh-CN"/>
        </w:rPr>
        <w:t>。</w:t>
      </w:r>
      <w:r w:rsidR="00DA0BA2" w:rsidRPr="00EF0523">
        <w:rPr>
          <w:lang w:eastAsia="zh-CN"/>
        </w:rPr>
        <w:t xml:space="preserve"> </w:t>
      </w:r>
    </w:p>
    <w:p w:rsidR="00E048AC" w:rsidRDefault="00E048AC">
      <w:r>
        <w:t>Milestone Message:</w:t>
      </w:r>
      <w:r w:rsidR="007C4FE6">
        <w:t xml:space="preserve"> </w:t>
      </w:r>
      <w:r w:rsidR="007C4FE6" w:rsidRPr="007C4FE6">
        <w:rPr>
          <w:color w:val="1F497D" w:themeColor="text2"/>
        </w:rPr>
        <w:t>N/A</w:t>
      </w:r>
    </w:p>
    <w:p w:rsidR="00E048AC" w:rsidRDefault="00E048AC" w:rsidP="00E048AC">
      <w:pPr>
        <w:pBdr>
          <w:bottom w:val="single" w:sz="4" w:space="1" w:color="auto"/>
        </w:pBdr>
      </w:pPr>
    </w:p>
    <w:p w:rsidR="00E048AC" w:rsidRPr="00E048AC" w:rsidRDefault="00E048AC">
      <w:pPr>
        <w:rPr>
          <w:b/>
        </w:rPr>
      </w:pPr>
      <w:r w:rsidRPr="00E048AC">
        <w:rPr>
          <w:b/>
        </w:rPr>
        <w:t>Hero Section</w:t>
      </w:r>
    </w:p>
    <w:p w:rsidR="00E048AC" w:rsidRDefault="00E048AC">
      <w:r>
        <w:t>Image Text:</w:t>
      </w:r>
      <w:r w:rsidR="00DA0BA2">
        <w:t xml:space="preserve"> </w:t>
      </w:r>
      <w:r w:rsidR="00DA0BA2" w:rsidRPr="00DA0BA2">
        <w:rPr>
          <w:color w:val="1F497D" w:themeColor="text2"/>
          <w:lang w:eastAsia="zh-CN"/>
        </w:rPr>
        <w:t>您的</w:t>
      </w:r>
      <w:del w:id="13" w:author="Yu, Connie" w:date="2015-06-23T11:26:00Z">
        <w:r w:rsidR="00DA0BA2" w:rsidRPr="00DA0BA2" w:rsidDel="008F5F30">
          <w:rPr>
            <w:color w:val="1F497D" w:themeColor="text2"/>
            <w:lang w:eastAsia="zh-CN"/>
          </w:rPr>
          <w:delText>“</w:delText>
        </w:r>
      </w:del>
      <w:ins w:id="14" w:author="Yu, Connie" w:date="2015-06-23T11:26:00Z">
        <w:r w:rsidR="008F5F30">
          <w:rPr>
            <w:rFonts w:hint="eastAsia"/>
            <w:color w:val="1F497D" w:themeColor="text2"/>
            <w:lang w:eastAsia="zh-CN"/>
          </w:rPr>
          <w:t>“</w:t>
        </w:r>
      </w:ins>
      <w:r w:rsidR="00DA0BA2" w:rsidRPr="00DA0BA2">
        <w:rPr>
          <w:color w:val="1F497D" w:themeColor="text2"/>
          <w:lang w:eastAsia="zh-CN"/>
        </w:rPr>
        <w:t>万豪礼赏</w:t>
      </w:r>
      <w:del w:id="15" w:author="Yu, Connie" w:date="2015-06-23T11:26:00Z">
        <w:r w:rsidR="00DA0BA2" w:rsidRPr="00DA0BA2" w:rsidDel="008F5F30">
          <w:rPr>
            <w:color w:val="1F497D" w:themeColor="text2"/>
            <w:lang w:eastAsia="zh-CN"/>
          </w:rPr>
          <w:delText>”</w:delText>
        </w:r>
      </w:del>
      <w:ins w:id="16" w:author="Yu, Connie" w:date="2015-06-23T11:26:00Z">
        <w:r w:rsidR="008F5F30">
          <w:rPr>
            <w:rFonts w:hint="eastAsia"/>
            <w:color w:val="1F497D" w:themeColor="text2"/>
            <w:lang w:eastAsia="zh-CN"/>
          </w:rPr>
          <w:t>”</w:t>
        </w:r>
      </w:ins>
      <w:r w:rsidR="00DA0BA2" w:rsidRPr="00DA0BA2">
        <w:rPr>
          <w:color w:val="1F497D" w:themeColor="text2"/>
          <w:lang w:eastAsia="zh-CN"/>
        </w:rPr>
        <w:t>团队</w:t>
      </w:r>
    </w:p>
    <w:p w:rsidR="00E048AC" w:rsidRDefault="00E048AC">
      <w:r>
        <w:t>Headline:</w:t>
      </w:r>
      <w:r w:rsidR="007C4FE6">
        <w:t xml:space="preserve"> </w:t>
      </w:r>
      <w:r w:rsidR="007C4FE6" w:rsidRPr="007C4FE6">
        <w:rPr>
          <w:color w:val="1F497D" w:themeColor="text2"/>
        </w:rPr>
        <w:t>N/A</w:t>
      </w:r>
    </w:p>
    <w:p w:rsidR="00E048AC" w:rsidRDefault="00E048AC">
      <w:r>
        <w:t>Body copy: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DA0BA2" w:rsidRPr="00150CA5">
        <w:tc>
          <w:tcPr>
            <w:tcW w:w="0" w:type="auto"/>
            <w:hideMark/>
          </w:tcPr>
          <w:p w:rsidR="00DA0BA2" w:rsidRPr="009E51BF" w:rsidRDefault="00DA0BA2" w:rsidP="005769BC">
            <w:pPr>
              <w:spacing w:after="0" w:line="255" w:lineRule="exact"/>
              <w:rPr>
                <w:rFonts w:asciiTheme="majorEastAsia" w:eastAsiaTheme="majorEastAsia" w:hAnsiTheme="majorEastAsia" w:cs="Arial"/>
                <w:color w:val="414042"/>
                <w:sz w:val="21"/>
                <w:szCs w:val="21"/>
                <w:lang w:eastAsia="zh-CN"/>
              </w:rPr>
            </w:pPr>
            <w:del w:id="17" w:author="Yu, Connie" w:date="2015-06-23T11:27:00Z">
              <w:r w:rsidRPr="009E51BF" w:rsidDel="008F5F30">
                <w:rPr>
                  <w:rFonts w:asciiTheme="majorEastAsia" w:eastAsiaTheme="majorEastAsia" w:hAnsiTheme="majorEastAsia" w:cs="MS Gothic"/>
                  <w:color w:val="414042"/>
                  <w:sz w:val="21"/>
                  <w:szCs w:val="21"/>
                  <w:lang w:eastAsia="zh-CN"/>
                </w:rPr>
                <w:delText>尊敬</w:delText>
              </w:r>
            </w:del>
            <w:ins w:id="18" w:author="Yu, Connie" w:date="2015-06-23T11:27:00Z">
              <w:r w:rsidR="008F5F30">
                <w:rPr>
                  <w:rFonts w:asciiTheme="majorEastAsia" w:eastAsiaTheme="majorEastAsia" w:hAnsiTheme="majorEastAsia" w:cs="MS Gothic" w:hint="eastAsia"/>
                  <w:color w:val="414042"/>
                  <w:sz w:val="21"/>
                  <w:szCs w:val="21"/>
                  <w:lang w:eastAsia="zh-CN"/>
                </w:rPr>
                <w:t>亲爱</w:t>
              </w:r>
            </w:ins>
            <w:r w:rsidRPr="008F5F30">
              <w:rPr>
                <w:rFonts w:asciiTheme="majorEastAsia" w:eastAsiaTheme="majorEastAsia" w:hAnsiTheme="majorEastAsia" w:cs="MS Gothic"/>
                <w:color w:val="414042"/>
                <w:sz w:val="21"/>
                <w:szCs w:val="21"/>
                <w:lang w:eastAsia="zh-CN"/>
              </w:rPr>
              <w:t>的</w:t>
            </w:r>
            <w:r w:rsidRPr="008F5F30">
              <w:rPr>
                <w:rFonts w:asciiTheme="majorEastAsia" w:eastAsiaTheme="majorEastAsia" w:hAnsiTheme="majorEastAsia" w:cs="Arial"/>
                <w:color w:val="414042"/>
                <w:sz w:val="21"/>
                <w:szCs w:val="21"/>
                <w:lang w:eastAsia="zh-CN"/>
              </w:rPr>
              <w:t xml:space="preserve"> [</w:t>
            </w:r>
            <w:del w:id="19" w:author="Yu, Connie" w:date="2015-06-23T11:27:00Z">
              <w:r w:rsidRPr="008F5F30" w:rsidDel="008F5F30">
                <w:rPr>
                  <w:rFonts w:asciiTheme="majorEastAsia" w:eastAsiaTheme="majorEastAsia" w:hAnsiTheme="majorEastAsia" w:cs="Arial"/>
                  <w:color w:val="414042"/>
                  <w:sz w:val="21"/>
                  <w:szCs w:val="21"/>
                  <w:lang w:eastAsia="zh-CN"/>
                </w:rPr>
                <w:delText>Alexandria</w:delText>
              </w:r>
            </w:del>
            <w:ins w:id="20" w:author="Yu, Connie" w:date="2015-06-23T11:27:00Z">
              <w:r w:rsidR="008F5F30">
                <w:rPr>
                  <w:rFonts w:asciiTheme="majorEastAsia" w:eastAsiaTheme="majorEastAsia" w:hAnsiTheme="majorEastAsia" w:cs="Arial"/>
                  <w:color w:val="414042"/>
                  <w:sz w:val="21"/>
                  <w:szCs w:val="21"/>
                  <w:lang w:eastAsia="zh-CN"/>
                </w:rPr>
                <w:t>first name</w:t>
              </w:r>
            </w:ins>
            <w:r w:rsidRPr="008F5F30">
              <w:rPr>
                <w:rFonts w:asciiTheme="majorEastAsia" w:eastAsiaTheme="majorEastAsia" w:hAnsiTheme="majorEastAsia" w:cs="Arial"/>
                <w:color w:val="414042"/>
                <w:sz w:val="21"/>
                <w:szCs w:val="21"/>
                <w:lang w:eastAsia="zh-CN"/>
              </w:rPr>
              <w:t>]</w:t>
            </w:r>
            <w:r w:rsidRPr="008F5F30">
              <w:rPr>
                <w:rFonts w:asciiTheme="majorEastAsia" w:eastAsiaTheme="majorEastAsia" w:hAnsiTheme="majorEastAsia" w:cs="MS Gothic"/>
                <w:color w:val="414042"/>
                <w:sz w:val="21"/>
                <w:szCs w:val="21"/>
                <w:lang w:eastAsia="zh-CN"/>
              </w:rPr>
              <w:t>：</w:t>
            </w:r>
            <w:r w:rsidRPr="008F5F30">
              <w:rPr>
                <w:rFonts w:asciiTheme="majorEastAsia" w:eastAsiaTheme="majorEastAsia" w:hAnsiTheme="majorEastAsia" w:cs="Arial"/>
                <w:color w:val="414042"/>
                <w:sz w:val="21"/>
                <w:szCs w:val="21"/>
                <w:lang w:eastAsia="zh-CN"/>
              </w:rPr>
              <w:br/>
            </w:r>
            <w:r w:rsidRPr="008F5F30">
              <w:rPr>
                <w:rFonts w:asciiTheme="majorEastAsia" w:eastAsiaTheme="majorEastAsia" w:hAnsiTheme="majorEastAsia" w:cs="Arial"/>
                <w:color w:val="414042"/>
                <w:sz w:val="21"/>
                <w:szCs w:val="21"/>
                <w:lang w:eastAsia="zh-CN"/>
              </w:rPr>
              <w:br/>
            </w:r>
            <w:ins w:id="21" w:author="Arthur" w:date="2015-06-21T09:19:00Z">
              <w:r w:rsidR="00C417F0" w:rsidRPr="009E51BF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我们一直致力</w:t>
              </w:r>
              <w:del w:id="22" w:author="Yu, Connie" w:date="2015-06-23T19:13:00Z">
                <w:r w:rsidR="00C417F0" w:rsidRPr="009E51BF" w:rsidDel="005769BC">
                  <w:rPr>
                    <w:rFonts w:asciiTheme="majorEastAsia" w:eastAsiaTheme="majorEastAsia" w:hAnsiTheme="majorEastAsia" w:cs="MingLiU" w:hint="eastAsia"/>
                    <w:color w:val="414042"/>
                    <w:sz w:val="21"/>
                    <w:szCs w:val="21"/>
                    <w:lang w:eastAsia="zh-CN"/>
                  </w:rPr>
                  <w:delText>于</w:delText>
                </w:r>
              </w:del>
            </w:ins>
            <w:ins w:id="23" w:author="Tsang, Elmo" w:date="2015-06-23T11:03:00Z">
              <w:r w:rsidR="00AF5C84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保障</w:t>
              </w:r>
            </w:ins>
            <w:del w:id="24" w:author="Tsang, Elmo" w:date="2015-06-23T11:03:00Z">
              <w:r w:rsidRPr="009E51BF" w:rsidDel="00AF5C84">
                <w:rPr>
                  <w:rFonts w:asciiTheme="majorEastAsia" w:eastAsiaTheme="majorEastAsia" w:hAnsiTheme="majorEastAsia" w:cs="MingLiU"/>
                  <w:color w:val="414042"/>
                  <w:sz w:val="21"/>
                  <w:szCs w:val="21"/>
                  <w:lang w:eastAsia="zh-CN"/>
                </w:rPr>
                <w:delText>保</w:delText>
              </w:r>
              <w:r w:rsidRPr="009E51BF" w:rsidDel="00AF5C84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delText>护</w:delText>
              </w:r>
            </w:del>
            <w:r w:rsidRPr="009E51BF">
              <w:rPr>
                <w:rFonts w:asciiTheme="majorEastAsia" w:eastAsiaTheme="majorEastAsia" w:hAnsiTheme="majorEastAsia" w:cs="MingLiU" w:hint="eastAsia"/>
                <w:color w:val="414042"/>
                <w:sz w:val="21"/>
                <w:szCs w:val="21"/>
                <w:lang w:eastAsia="zh-CN"/>
              </w:rPr>
              <w:t>您的</w:t>
            </w:r>
            <w:r w:rsidRPr="009E51BF">
              <w:rPr>
                <w:rFonts w:asciiTheme="majorEastAsia" w:eastAsiaTheme="majorEastAsia" w:hAnsiTheme="majorEastAsia" w:cs="Arial"/>
                <w:color w:val="414042"/>
                <w:sz w:val="21"/>
                <w:szCs w:val="21"/>
                <w:lang w:eastAsia="zh-CN"/>
              </w:rPr>
              <w:t>“</w:t>
            </w:r>
            <w:r w:rsidRPr="008F5F30">
              <w:rPr>
                <w:rFonts w:asciiTheme="majorEastAsia" w:eastAsiaTheme="majorEastAsia" w:hAnsiTheme="majorEastAsia" w:cs="MS Gothic"/>
                <w:color w:val="414042"/>
                <w:sz w:val="21"/>
                <w:szCs w:val="21"/>
                <w:lang w:eastAsia="zh-CN"/>
              </w:rPr>
              <w:t>万豪礼</w:t>
            </w:r>
            <w:r w:rsidRPr="008F5F30">
              <w:rPr>
                <w:rFonts w:asciiTheme="majorEastAsia" w:eastAsiaTheme="majorEastAsia" w:hAnsiTheme="majorEastAsia" w:cs="MingLiU" w:hint="eastAsia"/>
                <w:color w:val="414042"/>
                <w:sz w:val="21"/>
                <w:szCs w:val="21"/>
                <w:lang w:eastAsia="zh-CN"/>
              </w:rPr>
              <w:t>赏</w:t>
            </w:r>
            <w:r w:rsidRPr="009E51BF">
              <w:rPr>
                <w:rFonts w:asciiTheme="majorEastAsia" w:eastAsiaTheme="majorEastAsia" w:hAnsiTheme="majorEastAsia" w:cs="Arial"/>
                <w:color w:val="414042"/>
                <w:sz w:val="21"/>
                <w:szCs w:val="21"/>
                <w:lang w:eastAsia="zh-CN"/>
              </w:rPr>
              <w:t>”</w:t>
            </w:r>
            <w:ins w:id="25" w:author="Yu, Connie" w:date="2015-06-23T11:27:00Z">
              <w:r w:rsidR="008F5F30" w:rsidRPr="00D55046">
                <w:rPr>
                  <w:rFonts w:eastAsia="SimSun" w:hint="eastAsia"/>
                  <w:color w:val="1F497D" w:themeColor="text2"/>
                  <w:lang w:eastAsia="zh-CN"/>
                </w:rPr>
                <w:t xml:space="preserve"> </w:t>
              </w:r>
              <w:r w:rsidR="008F5F30" w:rsidRPr="009E51BF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帐</w:t>
              </w:r>
            </w:ins>
            <w:del w:id="26" w:author="Yu, Connie" w:date="2015-06-23T11:27:00Z">
              <w:r w:rsidRPr="009E51BF" w:rsidDel="008F5F30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delText>账</w:delText>
              </w:r>
            </w:del>
            <w:r w:rsidRPr="009E51BF">
              <w:rPr>
                <w:rFonts w:asciiTheme="majorEastAsia" w:eastAsiaTheme="majorEastAsia" w:hAnsiTheme="majorEastAsia" w:cs="MingLiU" w:hint="eastAsia"/>
                <w:color w:val="414042"/>
                <w:sz w:val="21"/>
                <w:szCs w:val="21"/>
                <w:lang w:eastAsia="zh-CN"/>
              </w:rPr>
              <w:t>户</w:t>
            </w:r>
            <w:ins w:id="27" w:author="Arthur" w:date="2015-06-21T09:19:00Z">
              <w:r w:rsidR="00C417F0" w:rsidRPr="009E51BF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安全</w:t>
              </w:r>
            </w:ins>
            <w:del w:id="28" w:author="Arthur" w:date="2015-06-21T09:19:00Z">
              <w:r w:rsidRPr="009E51BF" w:rsidDel="00C417F0">
                <w:rPr>
                  <w:rFonts w:asciiTheme="majorEastAsia" w:eastAsiaTheme="majorEastAsia" w:hAnsiTheme="majorEastAsia" w:cs="MingLiU"/>
                  <w:color w:val="414042"/>
                  <w:sz w:val="21"/>
                  <w:szCs w:val="21"/>
                  <w:lang w:eastAsia="zh-CN"/>
                </w:rPr>
                <w:delText>，就是我</w:delText>
              </w:r>
              <w:r w:rsidRPr="009E51BF" w:rsidDel="00C417F0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delText>们的首要任务</w:delText>
              </w:r>
            </w:del>
            <w:r w:rsidRPr="009E51BF">
              <w:rPr>
                <w:rFonts w:asciiTheme="majorEastAsia" w:eastAsiaTheme="majorEastAsia" w:hAnsiTheme="majorEastAsia" w:cs="MingLiU"/>
                <w:color w:val="414042"/>
                <w:sz w:val="21"/>
                <w:szCs w:val="21"/>
                <w:lang w:eastAsia="zh-CN"/>
              </w:rPr>
              <w:t>。</w:t>
            </w:r>
            <w:r w:rsidRPr="009E51BF">
              <w:rPr>
                <w:rFonts w:asciiTheme="majorEastAsia" w:eastAsiaTheme="majorEastAsia" w:hAnsiTheme="majorEastAsia" w:cs="Arial"/>
                <w:color w:val="414042"/>
                <w:sz w:val="21"/>
                <w:szCs w:val="21"/>
                <w:lang w:eastAsia="zh-CN"/>
              </w:rPr>
              <w:br/>
            </w:r>
            <w:r w:rsidRPr="009E51BF">
              <w:rPr>
                <w:rFonts w:asciiTheme="majorEastAsia" w:eastAsiaTheme="majorEastAsia" w:hAnsiTheme="majorEastAsia" w:cs="Arial"/>
                <w:color w:val="414042"/>
                <w:sz w:val="21"/>
                <w:szCs w:val="21"/>
                <w:lang w:eastAsia="zh-CN"/>
              </w:rPr>
              <w:br/>
            </w:r>
            <w:r w:rsidRPr="009E51BF">
              <w:rPr>
                <w:rFonts w:asciiTheme="majorEastAsia" w:eastAsiaTheme="majorEastAsia" w:hAnsiTheme="majorEastAsia" w:cs="MS Gothic"/>
                <w:color w:val="414042"/>
                <w:sz w:val="21"/>
                <w:szCs w:val="21"/>
                <w:lang w:eastAsia="zh-CN"/>
              </w:rPr>
              <w:t>在</w:t>
            </w:r>
            <w:del w:id="29" w:author="Yu, Connie" w:date="2015-06-23T11:27:00Z">
              <w:r w:rsidRPr="009E51BF" w:rsidDel="008F5F30">
                <w:rPr>
                  <w:rFonts w:asciiTheme="majorEastAsia" w:eastAsiaTheme="majorEastAsia" w:hAnsiTheme="majorEastAsia" w:cs="MS Gothic"/>
                  <w:color w:val="414042"/>
                  <w:sz w:val="21"/>
                  <w:szCs w:val="21"/>
                  <w:lang w:eastAsia="zh-CN"/>
                </w:rPr>
                <w:delText>接下来的</w:delText>
              </w:r>
            </w:del>
            <w:ins w:id="30" w:author="Yu, Connie" w:date="2015-06-23T11:28:00Z">
              <w:r w:rsidR="008F5F30">
                <w:rPr>
                  <w:rFonts w:asciiTheme="majorEastAsia" w:hAnsiTheme="majorEastAsia" w:cs="MS Gothic" w:hint="eastAsia"/>
                  <w:color w:val="414042"/>
                  <w:sz w:val="21"/>
                  <w:szCs w:val="21"/>
                  <w:lang w:eastAsia="zh-CN"/>
                </w:rPr>
                <w:t>未来</w:t>
              </w:r>
            </w:ins>
            <w:del w:id="31" w:author="Yu, Connie" w:date="2015-06-23T19:08:00Z">
              <w:r w:rsidRPr="008F5F30" w:rsidDel="00345819">
                <w:rPr>
                  <w:rFonts w:ascii="PMingLiU" w:eastAsia="PMingLiU" w:hAnsi="PMingLiU" w:cs="MS Gothic" w:hint="eastAsia"/>
                  <w:color w:val="414042"/>
                  <w:sz w:val="21"/>
                  <w:szCs w:val="21"/>
                  <w:lang w:eastAsia="zh-CN"/>
                </w:rPr>
                <w:delText>几</w:delText>
              </w:r>
            </w:del>
            <w:ins w:id="32" w:author="Yu, Connie" w:date="2015-06-23T19:08:00Z">
              <w:r w:rsidR="00345819" w:rsidRPr="009E51BF">
                <w:rPr>
                  <w:rFonts w:ascii="PMingLiU" w:eastAsia="SimSun" w:hAnsi="PMingLiU" w:cs="MS Gothic" w:hint="cs"/>
                  <w:color w:val="414042"/>
                  <w:sz w:val="21"/>
                  <w:szCs w:val="21"/>
                  <w:lang w:eastAsia="zh-CN"/>
                </w:rPr>
                <w:t>数</w:t>
              </w:r>
            </w:ins>
            <w:r w:rsidRPr="008F5F30">
              <w:rPr>
                <w:rFonts w:asciiTheme="majorEastAsia" w:eastAsiaTheme="majorEastAsia" w:hAnsiTheme="majorEastAsia" w:cs="MS Gothic"/>
                <w:color w:val="414042"/>
                <w:sz w:val="21"/>
                <w:szCs w:val="21"/>
                <w:lang w:eastAsia="zh-CN"/>
              </w:rPr>
              <w:t>周，我</w:t>
            </w:r>
            <w:r w:rsidRPr="008F5F30">
              <w:rPr>
                <w:rFonts w:asciiTheme="majorEastAsia" w:eastAsiaTheme="majorEastAsia" w:hAnsiTheme="majorEastAsia" w:cs="MingLiU" w:hint="eastAsia"/>
                <w:color w:val="414042"/>
                <w:sz w:val="21"/>
                <w:szCs w:val="21"/>
                <w:lang w:eastAsia="zh-CN"/>
              </w:rPr>
              <w:t>们将</w:t>
            </w:r>
            <w:del w:id="33" w:author="Arthur" w:date="2015-06-21T09:28:00Z">
              <w:r w:rsidRPr="008F5F30" w:rsidDel="00326424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delText>会</w:delText>
              </w:r>
            </w:del>
            <w:del w:id="34" w:author="Arthur" w:date="2015-06-21T09:20:00Z">
              <w:r w:rsidRPr="008F5F30" w:rsidDel="00C417F0">
                <w:rPr>
                  <w:rFonts w:asciiTheme="majorEastAsia" w:eastAsiaTheme="majorEastAsia" w:hAnsiTheme="majorEastAsia" w:cs="MingLiU"/>
                  <w:color w:val="414042"/>
                  <w:sz w:val="21"/>
                  <w:szCs w:val="21"/>
                  <w:lang w:eastAsia="zh-CN"/>
                </w:rPr>
                <w:delText>添加</w:delText>
              </w:r>
            </w:del>
            <w:ins w:id="35" w:author="Arthur" w:date="2015-06-21T09:20:00Z">
              <w:del w:id="36" w:author="Tsang, Elmo" w:date="2015-06-23T11:03:00Z">
                <w:r w:rsidR="00C417F0" w:rsidRPr="008F5F30" w:rsidDel="00AF5C84">
                  <w:rPr>
                    <w:rFonts w:asciiTheme="majorEastAsia" w:eastAsiaTheme="majorEastAsia" w:hAnsiTheme="majorEastAsia" w:cs="MingLiU" w:hint="eastAsia"/>
                    <w:color w:val="414042"/>
                    <w:sz w:val="21"/>
                    <w:szCs w:val="21"/>
                    <w:lang w:eastAsia="zh-CN"/>
                  </w:rPr>
                  <w:delText>部署</w:delText>
                </w:r>
              </w:del>
            </w:ins>
            <w:del w:id="37" w:author="Yu, Connie" w:date="2015-06-23T11:28:00Z">
              <w:r w:rsidRPr="008F5F30" w:rsidDel="008F5F30">
                <w:rPr>
                  <w:rFonts w:asciiTheme="majorEastAsia" w:eastAsiaTheme="majorEastAsia" w:hAnsiTheme="majorEastAsia" w:cs="MingLiU"/>
                  <w:color w:val="414042"/>
                  <w:sz w:val="21"/>
                  <w:szCs w:val="21"/>
                  <w:lang w:eastAsia="zh-CN"/>
                </w:rPr>
                <w:delText>增</w:delText>
              </w:r>
            </w:del>
            <w:ins w:id="38" w:author="Yu, Connie" w:date="2015-06-23T11:28:00Z">
              <w:r w:rsidR="008F5F30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加</w:t>
              </w:r>
            </w:ins>
            <w:r w:rsidRPr="008F5F30">
              <w:rPr>
                <w:rFonts w:asciiTheme="majorEastAsia" w:eastAsiaTheme="majorEastAsia" w:hAnsiTheme="majorEastAsia" w:cs="MingLiU" w:hint="eastAsia"/>
                <w:color w:val="414042"/>
                <w:sz w:val="21"/>
                <w:szCs w:val="21"/>
                <w:lang w:eastAsia="zh-CN"/>
              </w:rPr>
              <w:t>强</w:t>
            </w:r>
            <w:ins w:id="39" w:author="Yu, Connie" w:date="2015-06-23T11:28:00Z">
              <w:r w:rsidR="008F5F30" w:rsidRPr="009E51BF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帐</w:t>
              </w:r>
            </w:ins>
            <w:ins w:id="40" w:author="Tsang, Elmo" w:date="2015-06-23T11:04:00Z">
              <w:del w:id="41" w:author="Yu, Connie" w:date="2015-06-23T11:28:00Z">
                <w:r w:rsidR="00AF5C84" w:rsidRPr="00AF5C84" w:rsidDel="008F5F30">
                  <w:rPr>
                    <w:rFonts w:asciiTheme="majorEastAsia" w:eastAsiaTheme="majorEastAsia" w:hAnsiTheme="majorEastAsia" w:cs="MingLiU" w:hint="eastAsia"/>
                    <w:color w:val="414042"/>
                    <w:sz w:val="21"/>
                    <w:szCs w:val="21"/>
                    <w:lang w:eastAsia="zh-CN"/>
                  </w:rPr>
                  <w:delText>账</w:delText>
                </w:r>
              </w:del>
              <w:r w:rsidR="00AF5C84" w:rsidRPr="00AF5C84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户</w:t>
              </w:r>
            </w:ins>
            <w:del w:id="42" w:author="Tsang, Elmo" w:date="2015-06-23T11:04:00Z">
              <w:r w:rsidRPr="009E51BF" w:rsidDel="00AF5C84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delText>的</w:delText>
              </w:r>
            </w:del>
            <w:r w:rsidRPr="009E51BF">
              <w:rPr>
                <w:rFonts w:asciiTheme="majorEastAsia" w:eastAsiaTheme="majorEastAsia" w:hAnsiTheme="majorEastAsia" w:cs="MingLiU" w:hint="eastAsia"/>
                <w:color w:val="414042"/>
                <w:sz w:val="21"/>
                <w:szCs w:val="21"/>
                <w:lang w:eastAsia="zh-CN"/>
              </w:rPr>
              <w:t>安全</w:t>
            </w:r>
            <w:ins w:id="43" w:author="Tsang, Elmo" w:date="2015-06-23T11:04:00Z">
              <w:del w:id="44" w:author="Yu, Connie" w:date="2015-06-23T11:29:00Z">
                <w:r w:rsidR="00AF5C84" w:rsidRPr="008853B6" w:rsidDel="008F5F30">
                  <w:rPr>
                    <w:rFonts w:asciiTheme="majorEastAsia" w:eastAsiaTheme="majorEastAsia" w:hAnsiTheme="majorEastAsia" w:cs="MingLiU" w:hint="eastAsia"/>
                    <w:color w:val="414042"/>
                    <w:sz w:val="21"/>
                    <w:szCs w:val="21"/>
                    <w:lang w:eastAsia="zh-CN"/>
                  </w:rPr>
                  <w:delText>的</w:delText>
                </w:r>
              </w:del>
            </w:ins>
            <w:del w:id="45" w:author="Yu, Connie" w:date="2015-06-23T11:29:00Z">
              <w:r w:rsidRPr="008F5F30" w:rsidDel="008F5F30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delText>特性</w:delText>
              </w:r>
            </w:del>
            <w:r w:rsidRPr="008F5F30">
              <w:rPr>
                <w:rFonts w:asciiTheme="majorEastAsia" w:eastAsiaTheme="majorEastAsia" w:hAnsiTheme="majorEastAsia" w:cs="MingLiU" w:hint="eastAsia"/>
                <w:color w:val="414042"/>
                <w:sz w:val="21"/>
                <w:szCs w:val="21"/>
                <w:lang w:eastAsia="zh-CN"/>
              </w:rPr>
              <w:t>，进一步保护您的</w:t>
            </w:r>
            <w:ins w:id="46" w:author="Yu, Connie" w:date="2015-06-24T11:27:00Z">
              <w:r w:rsidR="000636FA" w:rsidRPr="008B2332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帐</w:t>
              </w:r>
            </w:ins>
            <w:del w:id="47" w:author="Yu, Connie" w:date="2015-06-24T11:27:00Z">
              <w:r w:rsidRPr="008F5F30" w:rsidDel="000636FA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delText>账</w:delText>
              </w:r>
            </w:del>
            <w:r w:rsidRPr="008F5F30">
              <w:rPr>
                <w:rFonts w:asciiTheme="majorEastAsia" w:eastAsiaTheme="majorEastAsia" w:hAnsiTheme="majorEastAsia" w:cs="MingLiU" w:hint="eastAsia"/>
                <w:color w:val="414042"/>
                <w:sz w:val="21"/>
                <w:szCs w:val="21"/>
                <w:lang w:eastAsia="zh-CN"/>
              </w:rPr>
              <w:t>户。</w:t>
            </w:r>
            <w:r w:rsidRPr="009E51BF">
              <w:rPr>
                <w:rFonts w:ascii="Arial" w:eastAsia="Times New Roman" w:hAnsi="Arial" w:cs="Arial"/>
                <w:color w:val="414042"/>
                <w:sz w:val="21"/>
                <w:szCs w:val="21"/>
                <w:lang w:eastAsia="zh-CN"/>
              </w:rPr>
              <w:br/>
            </w:r>
            <w:r w:rsidRPr="009E51BF">
              <w:rPr>
                <w:rFonts w:ascii="Arial" w:eastAsia="Times New Roman" w:hAnsi="Arial" w:cs="Arial"/>
                <w:color w:val="414042"/>
                <w:sz w:val="21"/>
                <w:szCs w:val="21"/>
                <w:lang w:eastAsia="zh-CN"/>
              </w:rPr>
              <w:br/>
            </w:r>
            <w:del w:id="48" w:author="Arthur" w:date="2015-06-21T09:30:00Z">
              <w:r w:rsidRPr="008F5F30" w:rsidDel="00326424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delText>为</w:delText>
              </w:r>
            </w:del>
            <w:ins w:id="49" w:author="Arthur" w:date="2015-06-21T09:30:00Z">
              <w:del w:id="50" w:author="Tsang, Elmo" w:date="2015-06-23T11:05:00Z">
                <w:r w:rsidR="00326424" w:rsidRPr="008F5F30" w:rsidDel="00AF5C84">
                  <w:rPr>
                    <w:rFonts w:asciiTheme="majorEastAsia" w:eastAsiaTheme="majorEastAsia" w:hAnsiTheme="majorEastAsia" w:cs="MingLiU" w:hint="eastAsia"/>
                    <w:color w:val="414042"/>
                    <w:sz w:val="21"/>
                    <w:szCs w:val="21"/>
                    <w:lang w:eastAsia="zh-CN"/>
                  </w:rPr>
                  <w:delText>在新的安全特性部署之前</w:delText>
                </w:r>
              </w:del>
            </w:ins>
            <w:del w:id="51" w:author="Arthur" w:date="2015-06-21T09:30:00Z">
              <w:r w:rsidRPr="008F5F30" w:rsidDel="00326424">
                <w:rPr>
                  <w:rFonts w:asciiTheme="majorEastAsia" w:eastAsiaTheme="majorEastAsia" w:hAnsiTheme="majorEastAsia" w:cs="MingLiU"/>
                  <w:color w:val="414042"/>
                  <w:sz w:val="21"/>
                  <w:szCs w:val="21"/>
                  <w:lang w:eastAsia="zh-CN"/>
                </w:rPr>
                <w:delText>做好更新准</w:delText>
              </w:r>
              <w:r w:rsidRPr="008F5F30" w:rsidDel="00326424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delText>备</w:delText>
              </w:r>
            </w:del>
            <w:ins w:id="52" w:author="Tsang, Elmo" w:date="2015-06-23T11:05:00Z">
              <w:r w:rsidR="00AF5C84" w:rsidRPr="00116A91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为</w:t>
              </w:r>
            </w:ins>
            <w:ins w:id="53" w:author="Yu, Connie" w:date="2015-06-23T18:41:00Z">
              <w:r w:rsidR="00EB265D">
                <w:rPr>
                  <w:rFonts w:ascii="PMingLiU" w:hAnsi="PMingLiU" w:cs="MingLiU" w:hint="eastAsia"/>
                  <w:color w:val="414042"/>
                  <w:sz w:val="21"/>
                  <w:szCs w:val="21"/>
                  <w:lang w:eastAsia="zh-CN"/>
                </w:rPr>
                <w:t>了</w:t>
              </w:r>
            </w:ins>
            <w:ins w:id="54" w:author="Tsang, Elmo" w:date="2015-06-23T11:05:00Z">
              <w:r w:rsidR="00AF5C84" w:rsidRPr="00116A91">
                <w:rPr>
                  <w:rFonts w:asciiTheme="majorEastAsia" w:eastAsiaTheme="majorEastAsia" w:hAnsiTheme="majorEastAsia" w:cs="MingLiU"/>
                  <w:color w:val="414042"/>
                  <w:sz w:val="21"/>
                  <w:szCs w:val="21"/>
                  <w:lang w:eastAsia="zh-CN"/>
                </w:rPr>
                <w:t>做好</w:t>
              </w:r>
              <w:r w:rsidR="00AF5C84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提升</w:t>
              </w:r>
            </w:ins>
            <w:ins w:id="55" w:author="Yu, Connie" w:date="2015-06-23T11:31:00Z">
              <w:r w:rsidR="008F5F30" w:rsidRPr="009E51BF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帐</w:t>
              </w:r>
            </w:ins>
            <w:ins w:id="56" w:author="Tsang, Elmo" w:date="2015-06-23T11:05:00Z">
              <w:del w:id="57" w:author="Yu, Connie" w:date="2015-06-23T11:31:00Z">
                <w:r w:rsidR="00AF5C84" w:rsidDel="008F5F30">
                  <w:rPr>
                    <w:rFonts w:asciiTheme="majorEastAsia" w:eastAsiaTheme="majorEastAsia" w:hAnsiTheme="majorEastAsia" w:cs="MingLiU" w:hint="eastAsia"/>
                    <w:color w:val="414042"/>
                    <w:sz w:val="21"/>
                    <w:szCs w:val="21"/>
                    <w:lang w:eastAsia="zh-CN"/>
                  </w:rPr>
                  <w:delText>账</w:delText>
                </w:r>
              </w:del>
              <w:r w:rsidR="00AF5C84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户</w:t>
              </w:r>
              <w:r w:rsidR="00AF5C84" w:rsidRPr="00F75033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安全</w:t>
              </w:r>
              <w:del w:id="58" w:author="Yu, Connie" w:date="2015-06-23T11:31:00Z">
                <w:r w:rsidR="00AF5C84" w:rsidRPr="00F75033" w:rsidDel="008F5F30">
                  <w:rPr>
                    <w:rFonts w:asciiTheme="majorEastAsia" w:eastAsiaTheme="majorEastAsia" w:hAnsiTheme="majorEastAsia" w:cs="MingLiU" w:hint="eastAsia"/>
                    <w:color w:val="414042"/>
                    <w:sz w:val="21"/>
                    <w:szCs w:val="21"/>
                    <w:lang w:eastAsia="zh-CN"/>
                  </w:rPr>
                  <w:delText>特性</w:delText>
                </w:r>
              </w:del>
              <w:r w:rsidR="00AF5C84" w:rsidRPr="00F75033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的</w:t>
              </w:r>
              <w:r w:rsidR="00AF5C84" w:rsidRPr="00116A91">
                <w:rPr>
                  <w:rFonts w:asciiTheme="majorEastAsia" w:eastAsiaTheme="majorEastAsia" w:hAnsiTheme="majorEastAsia" w:cs="MingLiU"/>
                  <w:color w:val="414042"/>
                  <w:sz w:val="21"/>
                  <w:szCs w:val="21"/>
                  <w:lang w:eastAsia="zh-CN"/>
                </w:rPr>
                <w:t>更新准</w:t>
              </w:r>
              <w:r w:rsidR="00AF5C84" w:rsidRPr="00116A91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备</w:t>
              </w:r>
            </w:ins>
            <w:r w:rsidRPr="008F5F30">
              <w:rPr>
                <w:rFonts w:asciiTheme="majorEastAsia" w:eastAsiaTheme="majorEastAsia" w:hAnsiTheme="majorEastAsia" w:cs="MingLiU"/>
                <w:color w:val="414042"/>
                <w:sz w:val="21"/>
                <w:szCs w:val="21"/>
                <w:lang w:eastAsia="zh-CN"/>
              </w:rPr>
              <w:t>，我</w:t>
            </w:r>
            <w:r w:rsidRPr="008F5F30">
              <w:rPr>
                <w:rFonts w:asciiTheme="majorEastAsia" w:eastAsiaTheme="majorEastAsia" w:hAnsiTheme="majorEastAsia" w:cs="MingLiU" w:hint="eastAsia"/>
                <w:color w:val="414042"/>
                <w:sz w:val="21"/>
                <w:szCs w:val="21"/>
                <w:lang w:eastAsia="zh-CN"/>
              </w:rPr>
              <w:t>们希望您抽出一点时间，</w:t>
            </w:r>
            <w:r w:rsidR="00297B1E" w:rsidRPr="009E51BF">
              <w:rPr>
                <w:rFonts w:asciiTheme="majorEastAsia" w:eastAsiaTheme="majorEastAsia" w:hAnsiTheme="majorEastAsia"/>
              </w:rPr>
              <w:fldChar w:fldCharType="begin"/>
            </w:r>
            <w:r w:rsidR="00297B1E" w:rsidRPr="009E51BF">
              <w:rPr>
                <w:rFonts w:asciiTheme="majorEastAsia" w:eastAsiaTheme="majorEastAsia" w:hAnsiTheme="majorEastAsia"/>
                <w:lang w:eastAsia="zh-CN"/>
              </w:rPr>
              <w:instrText xml:space="preserve"> HYPERLINK "https://www.marriott.com/rewards/myAccount/profile.mi?nck=%5b+PROFILE('CUSTOMER_KEY','','')+%5d&amp;ck=%5b+PROFILE('CAMPAIGN_KEY','','')+%5d&amp;lk=1000130103%5bLINK_TAG=1000130103%5d" \t "_blank" </w:instrText>
            </w:r>
            <w:r w:rsidR="00297B1E" w:rsidRPr="009E51BF">
              <w:rPr>
                <w:rFonts w:asciiTheme="majorEastAsia" w:eastAsiaTheme="majorEastAsia" w:hAnsiTheme="majorEastAsia"/>
              </w:rPr>
              <w:fldChar w:fldCharType="separate"/>
            </w:r>
            <w:r w:rsidRPr="008F5F30">
              <w:rPr>
                <w:rFonts w:asciiTheme="majorEastAsia" w:eastAsiaTheme="majorEastAsia" w:hAnsiTheme="majorEastAsia" w:cs="MS Gothic"/>
                <w:color w:val="004692"/>
                <w:sz w:val="21"/>
                <w:szCs w:val="21"/>
                <w:lang w:eastAsia="zh-CN"/>
              </w:rPr>
              <w:t>登</w:t>
            </w:r>
            <w:r w:rsidRPr="008F5F30">
              <w:rPr>
                <w:rFonts w:asciiTheme="majorEastAsia" w:eastAsiaTheme="majorEastAsia" w:hAnsiTheme="majorEastAsia" w:cs="MingLiU" w:hint="eastAsia"/>
                <w:color w:val="004692"/>
                <w:sz w:val="21"/>
                <w:szCs w:val="21"/>
                <w:lang w:eastAsia="zh-CN"/>
              </w:rPr>
              <w:t>录您的</w:t>
            </w:r>
            <w:ins w:id="59" w:author="Yu, Connie" w:date="2015-06-23T11:32:00Z">
              <w:r w:rsidR="008F5F30" w:rsidRPr="00D55046">
                <w:rPr>
                  <w:rFonts w:eastAsia="SimSun" w:hint="eastAsia"/>
                  <w:color w:val="1F497D" w:themeColor="text2"/>
                  <w:lang w:eastAsia="zh-CN"/>
                </w:rPr>
                <w:t>帐</w:t>
              </w:r>
            </w:ins>
            <w:del w:id="60" w:author="Yu, Connie" w:date="2015-06-23T11:32:00Z">
              <w:r w:rsidRPr="008F5F30" w:rsidDel="008F5F30">
                <w:rPr>
                  <w:rFonts w:asciiTheme="majorEastAsia" w:eastAsiaTheme="majorEastAsia" w:hAnsiTheme="majorEastAsia" w:cs="MingLiU" w:hint="eastAsia"/>
                  <w:color w:val="004692"/>
                  <w:sz w:val="21"/>
                  <w:szCs w:val="21"/>
                  <w:lang w:eastAsia="zh-CN"/>
                </w:rPr>
                <w:delText>账</w:delText>
              </w:r>
            </w:del>
            <w:r w:rsidRPr="008F5F30">
              <w:rPr>
                <w:rFonts w:asciiTheme="majorEastAsia" w:eastAsiaTheme="majorEastAsia" w:hAnsiTheme="majorEastAsia" w:cs="MingLiU" w:hint="eastAsia"/>
                <w:color w:val="004692"/>
                <w:sz w:val="21"/>
                <w:szCs w:val="21"/>
                <w:lang w:eastAsia="zh-CN"/>
              </w:rPr>
              <w:t>户</w:t>
            </w:r>
            <w:r w:rsidR="00297B1E" w:rsidRPr="009E51BF">
              <w:rPr>
                <w:rFonts w:asciiTheme="majorEastAsia" w:eastAsiaTheme="majorEastAsia" w:hAnsiTheme="majorEastAsia" w:cs="MingLiU"/>
                <w:color w:val="004692"/>
                <w:sz w:val="21"/>
                <w:szCs w:val="21"/>
              </w:rPr>
              <w:fldChar w:fldCharType="end"/>
            </w:r>
            <w:r w:rsidRPr="008F5F30">
              <w:rPr>
                <w:rFonts w:asciiTheme="majorEastAsia" w:eastAsiaTheme="majorEastAsia" w:hAnsiTheme="majorEastAsia" w:cs="MS Gothic"/>
                <w:color w:val="414042"/>
                <w:sz w:val="21"/>
                <w:szCs w:val="21"/>
                <w:lang w:eastAsia="zh-CN"/>
              </w:rPr>
              <w:t>并更新</w:t>
            </w:r>
            <w:del w:id="61" w:author="Yu, Connie" w:date="2015-06-23T19:08:00Z">
              <w:r w:rsidRPr="008F5F30" w:rsidDel="00345819">
                <w:rPr>
                  <w:rFonts w:asciiTheme="majorEastAsia" w:eastAsiaTheme="majorEastAsia" w:hAnsiTheme="majorEastAsia" w:cs="MS Gothic" w:hint="eastAsia"/>
                  <w:color w:val="414042"/>
                  <w:sz w:val="21"/>
                  <w:szCs w:val="21"/>
                  <w:lang w:eastAsia="zh-CN"/>
                </w:rPr>
                <w:delText>您</w:delText>
              </w:r>
            </w:del>
            <w:ins w:id="62" w:author="Yu, Connie" w:date="2015-06-23T11:32:00Z">
              <w:r w:rsidR="008F5F30" w:rsidRPr="008F5F30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帐</w:t>
              </w:r>
            </w:ins>
            <w:del w:id="63" w:author="Yu, Connie" w:date="2015-06-23T11:32:00Z">
              <w:r w:rsidRPr="008F5F30" w:rsidDel="008F5F30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delText>账</w:delText>
              </w:r>
            </w:del>
            <w:r w:rsidRPr="008F5F30">
              <w:rPr>
                <w:rFonts w:asciiTheme="majorEastAsia" w:eastAsiaTheme="majorEastAsia" w:hAnsiTheme="majorEastAsia" w:cs="MingLiU" w:hint="eastAsia"/>
                <w:color w:val="414042"/>
                <w:sz w:val="21"/>
                <w:szCs w:val="21"/>
                <w:lang w:eastAsia="zh-CN"/>
              </w:rPr>
              <w:t>户资料中的</w:t>
            </w:r>
            <w:del w:id="64" w:author="Yu, Connie" w:date="2015-06-23T11:32:00Z">
              <w:r w:rsidRPr="008F5F30" w:rsidDel="008F5F30">
                <w:rPr>
                  <w:rFonts w:ascii="MingLiU" w:eastAsia="MingLiU" w:hAnsi="MingLiU" w:cs="MingLiU" w:hint="eastAsia"/>
                  <w:color w:val="414042"/>
                  <w:sz w:val="21"/>
                  <w:szCs w:val="21"/>
                  <w:lang w:eastAsia="zh-CN"/>
                </w:rPr>
                <w:delText>首</w:delText>
              </w:r>
            </w:del>
            <w:del w:id="65" w:author="Yu, Connie" w:date="2015-06-23T11:33:00Z">
              <w:r w:rsidRPr="008F5F30" w:rsidDel="008F5F30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delText>选</w:delText>
              </w:r>
            </w:del>
            <w:ins w:id="66" w:author="Yu, Connie" w:date="2015-06-23T11:33:00Z">
              <w:r w:rsidR="008F5F30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主要</w:t>
              </w:r>
            </w:ins>
            <w:r w:rsidRPr="008F5F30">
              <w:rPr>
                <w:rFonts w:asciiTheme="majorEastAsia" w:eastAsiaTheme="majorEastAsia" w:hAnsiTheme="majorEastAsia" w:cs="MingLiU" w:hint="eastAsia"/>
                <w:color w:val="414042"/>
                <w:sz w:val="21"/>
                <w:szCs w:val="21"/>
                <w:lang w:eastAsia="zh-CN"/>
              </w:rPr>
              <w:t>电话号码和电子邮箱</w:t>
            </w:r>
            <w:del w:id="67" w:author="Yu, Connie" w:date="2015-06-23T11:32:00Z">
              <w:r w:rsidRPr="008F5F30" w:rsidDel="008F5F30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delText>地址</w:delText>
              </w:r>
            </w:del>
            <w:r w:rsidRPr="008F5F30">
              <w:rPr>
                <w:rFonts w:asciiTheme="majorEastAsia" w:eastAsiaTheme="majorEastAsia" w:hAnsiTheme="majorEastAsia" w:cs="MingLiU" w:hint="eastAsia"/>
                <w:color w:val="414042"/>
                <w:sz w:val="21"/>
                <w:szCs w:val="21"/>
                <w:lang w:eastAsia="zh-CN"/>
              </w:rPr>
              <w:t>。</w:t>
            </w:r>
            <w:r w:rsidRPr="008F5F30">
              <w:rPr>
                <w:rFonts w:asciiTheme="majorEastAsia" w:eastAsiaTheme="majorEastAsia" w:hAnsiTheme="majorEastAsia" w:cs="Arial"/>
                <w:color w:val="414042"/>
                <w:sz w:val="21"/>
                <w:szCs w:val="21"/>
                <w:lang w:eastAsia="zh-CN"/>
              </w:rPr>
              <w:br/>
            </w:r>
            <w:r w:rsidRPr="008F5F30">
              <w:rPr>
                <w:rFonts w:asciiTheme="majorEastAsia" w:eastAsiaTheme="majorEastAsia" w:hAnsiTheme="majorEastAsia" w:cs="Arial"/>
                <w:color w:val="414042"/>
                <w:sz w:val="21"/>
                <w:szCs w:val="21"/>
                <w:lang w:eastAsia="zh-CN"/>
              </w:rPr>
              <w:br/>
            </w:r>
            <w:del w:id="68" w:author="Arthur" w:date="2015-06-21T09:33:00Z">
              <w:r w:rsidRPr="008F5F30" w:rsidDel="00326424">
                <w:rPr>
                  <w:rFonts w:asciiTheme="majorEastAsia" w:eastAsiaTheme="majorEastAsia" w:hAnsiTheme="majorEastAsia" w:cs="MS Gothic"/>
                  <w:color w:val="414042"/>
                  <w:sz w:val="21"/>
                  <w:szCs w:val="21"/>
                  <w:lang w:eastAsia="zh-CN"/>
                </w:rPr>
                <w:delText>很快</w:delText>
              </w:r>
            </w:del>
            <w:ins w:id="69" w:author="Arthur" w:date="2015-06-21T10:17:00Z">
              <w:r w:rsidR="00150CA5">
                <w:rPr>
                  <w:rFonts w:asciiTheme="majorEastAsia" w:eastAsiaTheme="majorEastAsia" w:hAnsiTheme="majorEastAsia" w:cs="MS Gothic" w:hint="eastAsia"/>
                  <w:color w:val="414042"/>
                  <w:sz w:val="21"/>
                  <w:szCs w:val="21"/>
                  <w:lang w:eastAsia="zh-CN"/>
                </w:rPr>
                <w:t>新的安全</w:t>
              </w:r>
            </w:ins>
            <w:ins w:id="70" w:author="Yu, Connie" w:date="2015-06-23T18:43:00Z">
              <w:r w:rsidR="00EB265D" w:rsidRPr="00EB265D">
                <w:rPr>
                  <w:rFonts w:asciiTheme="majorEastAsia" w:eastAsia="SimSun" w:hAnsiTheme="majorEastAsia" w:cs="MS Gothic"/>
                  <w:color w:val="414042"/>
                  <w:sz w:val="21"/>
                  <w:szCs w:val="21"/>
                  <w:lang w:eastAsia="zh-CN"/>
                </w:rPr>
                <w:t>设</w:t>
              </w:r>
              <w:r w:rsidR="00EB265D" w:rsidRPr="00EB265D">
                <w:rPr>
                  <w:rFonts w:asciiTheme="majorEastAsia" w:eastAsia="SimSun" w:hAnsiTheme="majorEastAsia" w:cs="MS Gothic" w:hint="eastAsia"/>
                  <w:color w:val="414042"/>
                  <w:sz w:val="21"/>
                  <w:szCs w:val="21"/>
                  <w:lang w:eastAsia="zh-CN"/>
                </w:rPr>
                <w:t>置</w:t>
              </w:r>
            </w:ins>
            <w:ins w:id="71" w:author="Arthur" w:date="2015-06-21T10:17:00Z">
              <w:del w:id="72" w:author="Yu, Connie" w:date="2015-06-23T11:33:00Z">
                <w:r w:rsidR="00150CA5" w:rsidDel="008F5F30">
                  <w:rPr>
                    <w:rFonts w:asciiTheme="majorEastAsia" w:eastAsiaTheme="majorEastAsia" w:hAnsiTheme="majorEastAsia" w:cs="MS Gothic" w:hint="eastAsia"/>
                    <w:color w:val="414042"/>
                    <w:sz w:val="21"/>
                    <w:szCs w:val="21"/>
                    <w:lang w:eastAsia="zh-CN"/>
                  </w:rPr>
                  <w:delText>特性部署</w:delText>
                </w:r>
              </w:del>
              <w:r w:rsidR="00150CA5">
                <w:rPr>
                  <w:rFonts w:asciiTheme="majorEastAsia" w:eastAsiaTheme="majorEastAsia" w:hAnsiTheme="majorEastAsia" w:cs="MS Gothic" w:hint="eastAsia"/>
                  <w:color w:val="414042"/>
                  <w:sz w:val="21"/>
                  <w:szCs w:val="21"/>
                  <w:lang w:eastAsia="zh-CN"/>
                </w:rPr>
                <w:t>完成后</w:t>
              </w:r>
            </w:ins>
            <w:r w:rsidRPr="008F5F30">
              <w:rPr>
                <w:rFonts w:asciiTheme="majorEastAsia" w:eastAsiaTheme="majorEastAsia" w:hAnsiTheme="majorEastAsia" w:cs="MS Gothic"/>
                <w:color w:val="414042"/>
                <w:sz w:val="21"/>
                <w:szCs w:val="21"/>
                <w:lang w:eastAsia="zh-CN"/>
              </w:rPr>
              <w:t>，</w:t>
            </w:r>
            <w:del w:id="73" w:author="Arthur" w:date="2015-06-21T09:33:00Z">
              <w:r w:rsidRPr="008F5F30" w:rsidDel="00326424">
                <w:rPr>
                  <w:rFonts w:asciiTheme="majorEastAsia" w:eastAsiaTheme="majorEastAsia" w:hAnsiTheme="majorEastAsia" w:cs="MS Gothic"/>
                  <w:color w:val="414042"/>
                  <w:sz w:val="21"/>
                  <w:szCs w:val="21"/>
                  <w:lang w:eastAsia="zh-CN"/>
                </w:rPr>
                <w:delText>一旦</w:delText>
              </w:r>
              <w:r w:rsidRPr="008F5F30" w:rsidDel="00326424">
                <w:rPr>
                  <w:rFonts w:asciiTheme="majorEastAsia" w:eastAsiaTheme="majorEastAsia" w:hAnsiTheme="majorEastAsia" w:cs="MS Gothic" w:hint="eastAsia"/>
                  <w:color w:val="414042"/>
                  <w:sz w:val="21"/>
                  <w:szCs w:val="21"/>
                  <w:lang w:eastAsia="zh-CN"/>
                </w:rPr>
                <w:delText>您</w:delText>
              </w:r>
            </w:del>
            <w:ins w:id="74" w:author="Arthur" w:date="2015-06-21T09:33:00Z">
              <w:del w:id="75" w:author="Yu, Connie" w:date="2015-06-23T18:47:00Z">
                <w:r w:rsidR="00326424" w:rsidRPr="008F5F30" w:rsidDel="00EB265D">
                  <w:rPr>
                    <w:rFonts w:ascii="PMingLiU" w:eastAsia="PMingLiU" w:hAnsi="PMingLiU" w:cs="MS Gothic" w:hint="eastAsia"/>
                    <w:color w:val="414042"/>
                    <w:sz w:val="21"/>
                    <w:szCs w:val="21"/>
                    <w:lang w:eastAsia="zh-CN"/>
                  </w:rPr>
                  <w:delText>在</w:delText>
                </w:r>
              </w:del>
            </w:ins>
            <w:ins w:id="76" w:author="Yu, Connie" w:date="2015-06-23T18:47:00Z">
              <w:r w:rsidR="00EB265D" w:rsidRPr="00EB265D">
                <w:rPr>
                  <w:rFonts w:ascii="PMingLiU" w:eastAsia="SimSun" w:hAnsi="PMingLiU" w:cs="MS Gothic" w:hint="cs"/>
                  <w:color w:val="414042"/>
                  <w:sz w:val="21"/>
                  <w:szCs w:val="21"/>
                  <w:lang w:eastAsia="zh-CN"/>
                </w:rPr>
                <w:t>当</w:t>
              </w:r>
            </w:ins>
            <w:ins w:id="77" w:author="Arthur" w:date="2015-06-21T10:22:00Z">
              <w:r w:rsidR="00297B1E" w:rsidRPr="005C022D">
                <w:rPr>
                  <w:rFonts w:asciiTheme="majorEastAsia" w:eastAsiaTheme="majorEastAsia" w:hAnsiTheme="majorEastAsia" w:cs="MS Gothic"/>
                  <w:color w:val="414042"/>
                  <w:sz w:val="21"/>
                  <w:szCs w:val="21"/>
                  <w:lang w:eastAsia="zh-CN"/>
                </w:rPr>
                <w:t>您</w:t>
              </w:r>
            </w:ins>
            <w:r w:rsidRPr="009E51BF">
              <w:rPr>
                <w:rFonts w:asciiTheme="majorEastAsia" w:eastAsiaTheme="majorEastAsia" w:hAnsiTheme="majorEastAsia" w:cs="MS Gothic"/>
                <w:color w:val="414042"/>
                <w:sz w:val="21"/>
                <w:szCs w:val="21"/>
                <w:lang w:eastAsia="zh-CN"/>
              </w:rPr>
              <w:t>更新</w:t>
            </w:r>
            <w:del w:id="78" w:author="Arthur" w:date="2015-06-21T10:22:00Z">
              <w:r w:rsidRPr="009E51BF" w:rsidDel="00297B1E">
                <w:rPr>
                  <w:rFonts w:asciiTheme="majorEastAsia" w:eastAsiaTheme="majorEastAsia" w:hAnsiTheme="majorEastAsia" w:cs="MS Gothic" w:hint="eastAsia"/>
                  <w:color w:val="414042"/>
                  <w:sz w:val="21"/>
                  <w:szCs w:val="21"/>
                  <w:lang w:eastAsia="zh-CN"/>
                </w:rPr>
                <w:delText>您的</w:delText>
              </w:r>
            </w:del>
            <w:ins w:id="79" w:author="Yu, Connie" w:date="2015-06-23T19:06:00Z">
              <w:r w:rsidR="00345819" w:rsidRPr="00D55046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帐</w:t>
              </w:r>
            </w:ins>
            <w:del w:id="80" w:author="Yu, Connie" w:date="2015-06-23T19:06:00Z">
              <w:r w:rsidRPr="009E51BF" w:rsidDel="00345819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delText>账</w:delText>
              </w:r>
            </w:del>
            <w:r w:rsidRPr="009E51BF">
              <w:rPr>
                <w:rFonts w:asciiTheme="majorEastAsia" w:eastAsiaTheme="majorEastAsia" w:hAnsiTheme="majorEastAsia" w:cs="MingLiU" w:hint="eastAsia"/>
                <w:color w:val="414042"/>
                <w:sz w:val="21"/>
                <w:szCs w:val="21"/>
                <w:lang w:eastAsia="zh-CN"/>
              </w:rPr>
              <w:t>户资料或</w:t>
            </w:r>
            <w:ins w:id="81" w:author="Yu, Connie" w:date="2015-06-23T19:09:00Z">
              <w:r w:rsidR="00345819" w:rsidRPr="009E51BF">
                <w:rPr>
                  <w:rFonts w:ascii="PMingLiU" w:eastAsia="SimSun" w:hAnsi="PMingLiU" w:cs="MingLiU" w:hint="eastAsia"/>
                  <w:color w:val="414042"/>
                  <w:sz w:val="21"/>
                  <w:szCs w:val="21"/>
                  <w:lang w:eastAsia="zh-CN"/>
                </w:rPr>
                <w:t>使用</w:t>
              </w:r>
            </w:ins>
            <w:del w:id="82" w:author="Yu, Connie" w:date="2015-06-23T19:09:00Z">
              <w:r w:rsidRPr="009E51BF" w:rsidDel="00345819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delText>兑换</w:delText>
              </w:r>
            </w:del>
            <w:r w:rsidRPr="009E51BF">
              <w:rPr>
                <w:rFonts w:asciiTheme="majorEastAsia" w:eastAsiaTheme="majorEastAsia" w:hAnsiTheme="majorEastAsia" w:cs="MingLiU" w:hint="eastAsia"/>
                <w:color w:val="414042"/>
                <w:sz w:val="21"/>
                <w:szCs w:val="21"/>
                <w:lang w:eastAsia="zh-CN"/>
              </w:rPr>
              <w:t>积分</w:t>
            </w:r>
            <w:ins w:id="83" w:author="Yu, Connie" w:date="2015-06-23T19:09:00Z">
              <w:r w:rsidR="00345819" w:rsidRPr="00A242D3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兑换</w:t>
              </w:r>
            </w:ins>
            <w:r w:rsidRPr="009E51BF">
              <w:rPr>
                <w:rFonts w:asciiTheme="majorEastAsia" w:eastAsiaTheme="majorEastAsia" w:hAnsiTheme="majorEastAsia" w:cs="MingLiU" w:hint="eastAsia"/>
                <w:color w:val="414042"/>
                <w:sz w:val="21"/>
                <w:szCs w:val="21"/>
                <w:lang w:eastAsia="zh-CN"/>
              </w:rPr>
              <w:t>奖励</w:t>
            </w:r>
            <w:ins w:id="84" w:author="Arthur" w:date="2015-06-21T09:33:00Z">
              <w:r w:rsidR="00326424" w:rsidRPr="009E51BF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时</w:t>
              </w:r>
            </w:ins>
            <w:r w:rsidRPr="009E51BF">
              <w:rPr>
                <w:rFonts w:asciiTheme="majorEastAsia" w:eastAsiaTheme="majorEastAsia" w:hAnsiTheme="majorEastAsia" w:cs="MingLiU"/>
                <w:color w:val="414042"/>
                <w:sz w:val="21"/>
                <w:szCs w:val="21"/>
                <w:lang w:eastAsia="zh-CN"/>
              </w:rPr>
              <w:t>，</w:t>
            </w:r>
            <w:ins w:id="85" w:author="Arthur" w:date="2015-06-21T09:35:00Z">
              <w:r w:rsidR="00326424" w:rsidRPr="009E51BF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系统会</w:t>
              </w:r>
            </w:ins>
            <w:ins w:id="86" w:author="Arthur" w:date="2015-06-21T09:39:00Z">
              <w:del w:id="87" w:author="Yu, Connie" w:date="2015-06-23T19:03:00Z">
                <w:r w:rsidR="00512784" w:rsidRPr="008F5F30" w:rsidDel="00345819">
                  <w:rPr>
                    <w:rFonts w:asciiTheme="majorEastAsia" w:eastAsiaTheme="majorEastAsia" w:hAnsiTheme="majorEastAsia" w:cs="MingLiU" w:hint="eastAsia"/>
                    <w:color w:val="414042"/>
                    <w:sz w:val="21"/>
                    <w:szCs w:val="21"/>
                    <w:lang w:eastAsia="zh-CN"/>
                  </w:rPr>
                  <w:delText>您</w:delText>
                </w:r>
              </w:del>
            </w:ins>
            <w:ins w:id="88" w:author="Tsang, Elmo" w:date="2015-06-23T11:06:00Z">
              <w:del w:id="89" w:author="Yu, Connie" w:date="2015-06-23T19:03:00Z">
                <w:r w:rsidR="00AF5C84" w:rsidDel="00345819">
                  <w:rPr>
                    <w:rFonts w:asciiTheme="majorEastAsia" w:eastAsiaTheme="majorEastAsia" w:hAnsiTheme="majorEastAsia" w:cs="MingLiU" w:hint="eastAsia"/>
                    <w:color w:val="414042"/>
                    <w:sz w:val="21"/>
                    <w:szCs w:val="21"/>
                    <w:lang w:eastAsia="zh-CN"/>
                  </w:rPr>
                  <w:delText>要求</w:delText>
                </w:r>
              </w:del>
              <w:r w:rsidR="00AF5C84" w:rsidRPr="00F75033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发送一个临时代码</w:t>
              </w:r>
              <w:r w:rsidR="00AF5C84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到</w:t>
              </w:r>
            </w:ins>
            <w:ins w:id="90" w:author="Yu, Connie" w:date="2015-06-23T19:03:00Z">
              <w:r w:rsidR="00345819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您</w:t>
              </w:r>
            </w:ins>
            <w:ins w:id="91" w:author="Arthur" w:date="2015-06-21T09:40:00Z">
              <w:r w:rsidR="00512784" w:rsidRPr="009E51BF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的电子邮箱</w:t>
              </w:r>
              <w:del w:id="92" w:author="Tsang, Elmo" w:date="2015-06-23T11:06:00Z">
                <w:r w:rsidR="00512784" w:rsidRPr="009E51BF" w:rsidDel="00AF5C84">
                  <w:rPr>
                    <w:rFonts w:asciiTheme="majorEastAsia" w:eastAsiaTheme="majorEastAsia" w:hAnsiTheme="majorEastAsia" w:cs="MingLiU" w:hint="eastAsia"/>
                    <w:color w:val="414042"/>
                    <w:sz w:val="21"/>
                    <w:szCs w:val="21"/>
                    <w:lang w:eastAsia="zh-CN"/>
                  </w:rPr>
                  <w:delText>中发送一个临时代码</w:delText>
                </w:r>
              </w:del>
              <w:r w:rsidR="00512784" w:rsidRPr="009E51BF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，</w:t>
              </w:r>
              <w:r w:rsidR="00512784" w:rsidRPr="009E51BF">
                <w:rPr>
                  <w:rFonts w:asciiTheme="majorEastAsia" w:eastAsiaTheme="majorEastAsia" w:hAnsiTheme="majorEastAsia" w:cs="MingLiU"/>
                  <w:color w:val="414042"/>
                  <w:sz w:val="21"/>
                  <w:szCs w:val="21"/>
                  <w:lang w:eastAsia="zh-CN"/>
                </w:rPr>
                <w:t>您</w:t>
              </w:r>
              <w:r w:rsidR="00512784" w:rsidRPr="009E51BF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必须输入此代码方可继续操作</w:t>
              </w:r>
            </w:ins>
            <w:del w:id="93" w:author="Arthur" w:date="2015-06-21T09:35:00Z">
              <w:r w:rsidRPr="009E51BF" w:rsidDel="00326424">
                <w:rPr>
                  <w:rFonts w:asciiTheme="majorEastAsia" w:eastAsiaTheme="majorEastAsia" w:hAnsiTheme="majorEastAsia" w:cs="MingLiU"/>
                  <w:color w:val="414042"/>
                  <w:sz w:val="21"/>
                  <w:szCs w:val="21"/>
                  <w:lang w:eastAsia="zh-CN"/>
                </w:rPr>
                <w:delText>您</w:delText>
              </w:r>
              <w:r w:rsidRPr="009E51BF" w:rsidDel="00326424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delText>将收到提示，</w:delText>
              </w:r>
            </w:del>
            <w:del w:id="94" w:author="Arthur" w:date="2015-06-21T09:40:00Z">
              <w:r w:rsidRPr="009E51BF" w:rsidDel="00512784">
                <w:rPr>
                  <w:rFonts w:asciiTheme="majorEastAsia" w:eastAsiaTheme="majorEastAsia" w:hAnsiTheme="majorEastAsia" w:cs="MingLiU"/>
                  <w:color w:val="414042"/>
                  <w:sz w:val="21"/>
                  <w:szCs w:val="21"/>
                  <w:lang w:eastAsia="zh-CN"/>
                </w:rPr>
                <w:delText>要求您</w:delText>
              </w:r>
              <w:r w:rsidRPr="009E51BF" w:rsidDel="00512784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delText>输入应您请求发送至您电子邮箱中的一个临时代码</w:delText>
              </w:r>
            </w:del>
            <w:r w:rsidRPr="009E51BF">
              <w:rPr>
                <w:rFonts w:asciiTheme="majorEastAsia" w:eastAsiaTheme="majorEastAsia" w:hAnsiTheme="majorEastAsia" w:cs="MingLiU"/>
                <w:color w:val="414042"/>
                <w:sz w:val="21"/>
                <w:szCs w:val="21"/>
                <w:lang w:eastAsia="zh-CN"/>
              </w:rPr>
              <w:t>。</w:t>
            </w:r>
            <w:del w:id="95" w:author="Arthur" w:date="2015-06-21T09:56:00Z">
              <w:r w:rsidRPr="009E51BF" w:rsidDel="00053FBC">
                <w:rPr>
                  <w:rFonts w:asciiTheme="majorEastAsia" w:eastAsiaTheme="majorEastAsia" w:hAnsiTheme="majorEastAsia" w:cs="MingLiU"/>
                  <w:color w:val="414042"/>
                  <w:sz w:val="21"/>
                  <w:szCs w:val="21"/>
                  <w:lang w:eastAsia="zh-CN"/>
                </w:rPr>
                <w:delText>出于便利考</w:delText>
              </w:r>
              <w:r w:rsidRPr="009E51BF" w:rsidDel="00053FBC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delText>虑，</w:delText>
              </w:r>
            </w:del>
            <w:ins w:id="96" w:author="Tsang, Elmo" w:date="2015-06-23T11:07:00Z">
              <w:r w:rsidR="00AF5C84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为了您的方便</w:t>
              </w:r>
              <w:r w:rsidR="00AF5C84" w:rsidRPr="001133C0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，</w:t>
              </w:r>
            </w:ins>
            <w:ins w:id="97" w:author="Arthur" w:date="2015-06-21T09:49:00Z">
              <w:r w:rsidR="00512784" w:rsidRPr="009E51BF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在此过程中，</w:t>
              </w:r>
            </w:ins>
            <w:r w:rsidRPr="009E51BF">
              <w:rPr>
                <w:rFonts w:asciiTheme="majorEastAsia" w:eastAsiaTheme="majorEastAsia" w:hAnsiTheme="majorEastAsia" w:cs="MingLiU"/>
                <w:color w:val="414042"/>
                <w:sz w:val="21"/>
                <w:szCs w:val="21"/>
                <w:lang w:eastAsia="zh-CN"/>
              </w:rPr>
              <w:t>您也</w:t>
            </w:r>
            <w:del w:id="98" w:author="Arthur" w:date="2015-06-21T09:49:00Z">
              <w:r w:rsidRPr="009E51BF" w:rsidDel="00512784">
                <w:rPr>
                  <w:rFonts w:asciiTheme="majorEastAsia" w:eastAsiaTheme="majorEastAsia" w:hAnsiTheme="majorEastAsia" w:cs="MingLiU"/>
                  <w:color w:val="414042"/>
                  <w:sz w:val="21"/>
                  <w:szCs w:val="21"/>
                  <w:lang w:eastAsia="zh-CN"/>
                </w:rPr>
                <w:delText>能</w:delText>
              </w:r>
              <w:r w:rsidRPr="009E51BF" w:rsidDel="00512784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delText>够在这一流程中</w:delText>
              </w:r>
            </w:del>
            <w:ins w:id="99" w:author="Arthur" w:date="2015-06-21T09:49:00Z">
              <w:r w:rsidR="00512784" w:rsidRPr="009E51BF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可以</w:t>
              </w:r>
            </w:ins>
            <w:r w:rsidRPr="009E51BF">
              <w:rPr>
                <w:rFonts w:asciiTheme="majorEastAsia" w:eastAsiaTheme="majorEastAsia" w:hAnsiTheme="majorEastAsia" w:cs="MingLiU"/>
                <w:color w:val="414042"/>
                <w:sz w:val="21"/>
                <w:szCs w:val="21"/>
                <w:lang w:eastAsia="zh-CN"/>
              </w:rPr>
              <w:t>注</w:t>
            </w:r>
            <w:r w:rsidRPr="009E51BF">
              <w:rPr>
                <w:rFonts w:asciiTheme="majorEastAsia" w:eastAsiaTheme="majorEastAsia" w:hAnsiTheme="majorEastAsia" w:cs="MingLiU" w:hint="eastAsia"/>
                <w:color w:val="414042"/>
                <w:sz w:val="21"/>
                <w:szCs w:val="21"/>
                <w:lang w:eastAsia="zh-CN"/>
              </w:rPr>
              <w:t>册您的设备</w:t>
            </w:r>
            <w:del w:id="100" w:author="Arthur" w:date="2015-06-21T09:51:00Z">
              <w:r w:rsidRPr="009E51BF" w:rsidDel="00053FBC">
                <w:rPr>
                  <w:rFonts w:asciiTheme="majorEastAsia" w:eastAsiaTheme="majorEastAsia" w:hAnsiTheme="majorEastAsia" w:cs="MingLiU"/>
                  <w:color w:val="414042"/>
                  <w:sz w:val="21"/>
                  <w:szCs w:val="21"/>
                  <w:lang w:eastAsia="zh-CN"/>
                </w:rPr>
                <w:delText>，</w:delText>
              </w:r>
            </w:del>
            <w:ins w:id="101" w:author="Arthur" w:date="2015-06-21T09:51:00Z">
              <w:r w:rsidR="00053FBC" w:rsidRPr="009E51BF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，</w:t>
              </w:r>
            </w:ins>
            <w:ins w:id="102" w:author="Arthur" w:date="2015-06-21T09:53:00Z">
              <w:r w:rsidR="00053FBC" w:rsidRPr="009E51BF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以便</w:t>
              </w:r>
            </w:ins>
            <w:ins w:id="103" w:author="Tsang, Elmo" w:date="2015-06-23T11:07:00Z">
              <w:r w:rsidR="00AF5C84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将来</w:t>
              </w:r>
            </w:ins>
            <w:ins w:id="104" w:author="Arthur" w:date="2015-06-21T09:53:00Z">
              <w:r w:rsidR="00053FBC" w:rsidRPr="009E51BF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更便捷地更改</w:t>
              </w:r>
            </w:ins>
            <w:del w:id="105" w:author="Arthur" w:date="2015-06-21T09:53:00Z">
              <w:r w:rsidRPr="009E51BF" w:rsidDel="00053FBC">
                <w:rPr>
                  <w:rFonts w:asciiTheme="majorEastAsia" w:eastAsiaTheme="majorEastAsia" w:hAnsiTheme="majorEastAsia" w:cs="MingLiU"/>
                  <w:color w:val="414042"/>
                  <w:sz w:val="21"/>
                  <w:szCs w:val="21"/>
                  <w:lang w:eastAsia="zh-CN"/>
                </w:rPr>
                <w:delText>以便在未</w:delText>
              </w:r>
              <w:r w:rsidRPr="009E51BF" w:rsidDel="00053FBC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delText>来加速</w:delText>
              </w:r>
            </w:del>
            <w:ins w:id="106" w:author="Yu, Connie" w:date="2015-06-23T19:04:00Z">
              <w:r w:rsidR="00345819" w:rsidRPr="00D55046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帐</w:t>
              </w:r>
            </w:ins>
            <w:del w:id="107" w:author="Yu, Connie" w:date="2015-06-23T19:04:00Z">
              <w:r w:rsidRPr="009E51BF" w:rsidDel="00345819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delText>账</w:delText>
              </w:r>
            </w:del>
            <w:r w:rsidRPr="009E51BF">
              <w:rPr>
                <w:rFonts w:asciiTheme="majorEastAsia" w:eastAsiaTheme="majorEastAsia" w:hAnsiTheme="majorEastAsia" w:cs="MingLiU" w:hint="eastAsia"/>
                <w:color w:val="414042"/>
                <w:sz w:val="21"/>
                <w:szCs w:val="21"/>
                <w:lang w:eastAsia="zh-CN"/>
              </w:rPr>
              <w:t>户资料</w:t>
            </w:r>
            <w:del w:id="108" w:author="Arthur" w:date="2015-06-21T09:56:00Z">
              <w:r w:rsidRPr="009E51BF" w:rsidDel="00053FBC">
                <w:rPr>
                  <w:rFonts w:asciiTheme="majorEastAsia" w:eastAsiaTheme="majorEastAsia" w:hAnsiTheme="majorEastAsia" w:cs="MingLiU"/>
                  <w:color w:val="414042"/>
                  <w:sz w:val="21"/>
                  <w:szCs w:val="21"/>
                  <w:lang w:eastAsia="zh-CN"/>
                </w:rPr>
                <w:delText>的更改</w:delText>
              </w:r>
            </w:del>
            <w:r w:rsidRPr="009E51BF">
              <w:rPr>
                <w:rFonts w:asciiTheme="majorEastAsia" w:eastAsiaTheme="majorEastAsia" w:hAnsiTheme="majorEastAsia" w:cs="MingLiU"/>
                <w:color w:val="414042"/>
                <w:sz w:val="21"/>
                <w:szCs w:val="21"/>
                <w:lang w:eastAsia="zh-CN"/>
              </w:rPr>
              <w:t>和</w:t>
            </w:r>
            <w:ins w:id="109" w:author="Arthur" w:date="2015-06-21T09:53:00Z">
              <w:r w:rsidR="00053FBC" w:rsidRPr="009E51BF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兑换</w:t>
              </w:r>
            </w:ins>
            <w:r w:rsidRPr="009E51BF">
              <w:rPr>
                <w:rFonts w:asciiTheme="majorEastAsia" w:eastAsiaTheme="majorEastAsia" w:hAnsiTheme="majorEastAsia" w:cs="MingLiU" w:hint="eastAsia"/>
                <w:color w:val="414042"/>
                <w:sz w:val="21"/>
                <w:szCs w:val="21"/>
                <w:lang w:eastAsia="zh-CN"/>
              </w:rPr>
              <w:t>积分</w:t>
            </w:r>
            <w:del w:id="110" w:author="Arthur" w:date="2015-06-21T09:53:00Z">
              <w:r w:rsidRPr="009E51BF" w:rsidDel="00053FBC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delText>兑换流程</w:delText>
              </w:r>
            </w:del>
            <w:r w:rsidRPr="009E51BF">
              <w:rPr>
                <w:rFonts w:asciiTheme="majorEastAsia" w:eastAsiaTheme="majorEastAsia" w:hAnsiTheme="majorEastAsia" w:cs="MingLiU"/>
                <w:color w:val="414042"/>
                <w:sz w:val="21"/>
                <w:szCs w:val="21"/>
                <w:lang w:eastAsia="zh-CN"/>
              </w:rPr>
              <w:t>。我</w:t>
            </w:r>
            <w:r w:rsidRPr="009E51BF">
              <w:rPr>
                <w:rFonts w:asciiTheme="majorEastAsia" w:eastAsiaTheme="majorEastAsia" w:hAnsiTheme="majorEastAsia" w:cs="MingLiU" w:hint="eastAsia"/>
                <w:color w:val="414042"/>
                <w:sz w:val="21"/>
                <w:szCs w:val="21"/>
                <w:lang w:eastAsia="zh-CN"/>
              </w:rPr>
              <w:t>们</w:t>
            </w:r>
            <w:del w:id="111" w:author="Yu, Connie" w:date="2015-06-23T19:05:00Z">
              <w:r w:rsidRPr="009E51BF" w:rsidDel="00345819">
                <w:rPr>
                  <w:rFonts w:ascii="PMingLiU" w:eastAsia="PMingLiU" w:hAnsi="PMingLiU" w:cs="MingLiU" w:hint="eastAsia"/>
                  <w:color w:val="414042"/>
                  <w:sz w:val="21"/>
                  <w:szCs w:val="21"/>
                  <w:lang w:eastAsia="zh-CN"/>
                </w:rPr>
                <w:delText>珍视您的忠诚与厚爱</w:delText>
              </w:r>
            </w:del>
            <w:ins w:id="112" w:author="Yu, Connie" w:date="2015-06-23T19:05:00Z">
              <w:r w:rsidR="00345819" w:rsidRPr="009E51BF">
                <w:rPr>
                  <w:rFonts w:ascii="PMingLiU" w:eastAsia="SimSun" w:hAnsi="PMingLiU" w:cs="MingLiU" w:hint="eastAsia"/>
                  <w:color w:val="414042"/>
                  <w:sz w:val="21"/>
                  <w:szCs w:val="21"/>
                  <w:lang w:eastAsia="zh-CN"/>
                </w:rPr>
                <w:t>感谢您的忠实支持</w:t>
              </w:r>
            </w:ins>
            <w:r w:rsidRPr="009E51BF">
              <w:rPr>
                <w:rFonts w:asciiTheme="majorEastAsia" w:eastAsiaTheme="majorEastAsia" w:hAnsiTheme="majorEastAsia" w:cs="MingLiU" w:hint="eastAsia"/>
                <w:color w:val="414042"/>
                <w:sz w:val="21"/>
                <w:szCs w:val="21"/>
                <w:lang w:eastAsia="zh-CN"/>
              </w:rPr>
              <w:t>，</w:t>
            </w:r>
            <w:del w:id="113" w:author="Arthur" w:date="2015-06-21T09:59:00Z">
              <w:r w:rsidRPr="009E51BF" w:rsidDel="00053FBC">
                <w:rPr>
                  <w:rFonts w:asciiTheme="majorEastAsia" w:eastAsiaTheme="majorEastAsia" w:hAnsiTheme="majorEastAsia" w:cs="MingLiU"/>
                  <w:color w:val="414042"/>
                  <w:sz w:val="21"/>
                  <w:szCs w:val="21"/>
                  <w:lang w:eastAsia="zh-CN"/>
                </w:rPr>
                <w:delText>只是</w:delText>
              </w:r>
            </w:del>
            <w:ins w:id="114" w:author="Arthur" w:date="2015-06-21T09:59:00Z">
              <w:r w:rsidR="00053FBC" w:rsidRPr="009E51BF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此次</w:t>
              </w:r>
            </w:ins>
            <w:ins w:id="115" w:author="Arthur" w:date="2015-06-21T10:00:00Z">
              <w:r w:rsidR="002A014E" w:rsidRPr="009E51BF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升级旨在确保</w:t>
              </w:r>
            </w:ins>
            <w:ins w:id="116" w:author="Arthur" w:date="2015-06-21T10:01:00Z">
              <w:r w:rsidR="002A014E" w:rsidRPr="009E51BF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进行相关</w:t>
              </w:r>
            </w:ins>
            <w:ins w:id="117" w:author="Yu, Connie" w:date="2015-06-23T19:06:00Z">
              <w:r w:rsidR="00345819" w:rsidRPr="00D55046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帐</w:t>
              </w:r>
            </w:ins>
            <w:ins w:id="118" w:author="Arthur" w:date="2015-06-21T10:01:00Z">
              <w:del w:id="119" w:author="Yu, Connie" w:date="2015-06-23T19:06:00Z">
                <w:r w:rsidR="002A014E" w:rsidRPr="009E51BF" w:rsidDel="00345819">
                  <w:rPr>
                    <w:rFonts w:asciiTheme="majorEastAsia" w:eastAsiaTheme="majorEastAsia" w:hAnsiTheme="majorEastAsia" w:cs="MingLiU" w:hint="eastAsia"/>
                    <w:color w:val="414042"/>
                    <w:sz w:val="21"/>
                    <w:szCs w:val="21"/>
                    <w:lang w:eastAsia="zh-CN"/>
                  </w:rPr>
                  <w:delText>账</w:delText>
                </w:r>
              </w:del>
              <w:r w:rsidR="002A014E" w:rsidRPr="009E51BF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户操作（</w:t>
              </w:r>
              <w:r w:rsidR="002A014E" w:rsidRPr="009E51BF">
                <w:rPr>
                  <w:rFonts w:asciiTheme="majorEastAsia" w:eastAsiaTheme="majorEastAsia" w:hAnsiTheme="majorEastAsia" w:cs="MingLiU"/>
                  <w:color w:val="414042"/>
                  <w:sz w:val="21"/>
                  <w:szCs w:val="21"/>
                  <w:lang w:eastAsia="zh-CN"/>
                </w:rPr>
                <w:t>如</w:t>
              </w:r>
              <w:r w:rsidR="002A014E" w:rsidRPr="009E51BF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订购</w:t>
              </w:r>
            </w:ins>
            <w:del w:id="120" w:author="Arthur" w:date="2015-06-21T10:00:00Z">
              <w:r w:rsidRPr="009E51BF" w:rsidDel="002A014E">
                <w:rPr>
                  <w:rFonts w:asciiTheme="majorEastAsia" w:eastAsiaTheme="majorEastAsia" w:hAnsiTheme="majorEastAsia" w:cs="MingLiU"/>
                  <w:color w:val="414042"/>
                  <w:sz w:val="21"/>
                  <w:szCs w:val="21"/>
                  <w:lang w:eastAsia="zh-CN"/>
                </w:rPr>
                <w:delText>想以此确</w:delText>
              </w:r>
              <w:r w:rsidRPr="009E51BF" w:rsidDel="002A014E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delText>认正在</w:delText>
              </w:r>
            </w:del>
            <w:del w:id="121" w:author="Arthur" w:date="2015-06-21T10:01:00Z">
              <w:r w:rsidRPr="009E51BF" w:rsidDel="002A014E">
                <w:rPr>
                  <w:rFonts w:asciiTheme="majorEastAsia" w:eastAsiaTheme="majorEastAsia" w:hAnsiTheme="majorEastAsia" w:cs="MingLiU"/>
                  <w:color w:val="414042"/>
                  <w:sz w:val="21"/>
                  <w:szCs w:val="21"/>
                  <w:lang w:eastAsia="zh-CN"/>
                </w:rPr>
                <w:delText>使用</w:delText>
              </w:r>
            </w:del>
            <w:r w:rsidRPr="009E51BF">
              <w:rPr>
                <w:rFonts w:asciiTheme="majorEastAsia" w:eastAsiaTheme="majorEastAsia" w:hAnsiTheme="majorEastAsia" w:cs="MingLiU" w:hint="eastAsia"/>
                <w:color w:val="414042"/>
                <w:sz w:val="21"/>
                <w:szCs w:val="21"/>
                <w:lang w:eastAsia="zh-CN"/>
              </w:rPr>
              <w:t>礼品卡或更改</w:t>
            </w:r>
            <w:ins w:id="122" w:author="Yu, Connie" w:date="2015-06-23T19:14:00Z">
              <w:r w:rsidR="005769BC" w:rsidRPr="00D55046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帐</w:t>
              </w:r>
            </w:ins>
            <w:del w:id="123" w:author="Yu, Connie" w:date="2015-06-23T19:14:00Z">
              <w:r w:rsidRPr="009E51BF" w:rsidDel="005769BC">
                <w:rPr>
                  <w:rFonts w:asciiTheme="majorEastAsia" w:eastAsiaTheme="majorEastAsia" w:hAnsiTheme="majorEastAsia" w:cs="MingLiU"/>
                  <w:color w:val="414042"/>
                  <w:sz w:val="21"/>
                  <w:szCs w:val="21"/>
                  <w:lang w:eastAsia="zh-CN"/>
                </w:rPr>
                <w:delText>您的</w:delText>
              </w:r>
              <w:r w:rsidRPr="009E51BF" w:rsidDel="005769BC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delText>账</w:delText>
              </w:r>
            </w:del>
            <w:r w:rsidRPr="009E51BF">
              <w:rPr>
                <w:rFonts w:asciiTheme="majorEastAsia" w:eastAsiaTheme="majorEastAsia" w:hAnsiTheme="majorEastAsia" w:cs="MingLiU" w:hint="eastAsia"/>
                <w:color w:val="414042"/>
                <w:sz w:val="21"/>
                <w:szCs w:val="21"/>
                <w:lang w:eastAsia="zh-CN"/>
              </w:rPr>
              <w:t>户资料</w:t>
            </w:r>
            <w:ins w:id="124" w:author="Arthur" w:date="2015-06-21T10:02:00Z">
              <w:r w:rsidR="002A014E" w:rsidRPr="009E51BF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）</w:t>
              </w:r>
            </w:ins>
            <w:r w:rsidRPr="009E51BF">
              <w:rPr>
                <w:rFonts w:asciiTheme="majorEastAsia" w:eastAsiaTheme="majorEastAsia" w:hAnsiTheme="majorEastAsia" w:cs="MingLiU"/>
                <w:color w:val="414042"/>
                <w:sz w:val="21"/>
                <w:szCs w:val="21"/>
                <w:lang w:eastAsia="zh-CN"/>
              </w:rPr>
              <w:t>的是您本人。</w:t>
            </w:r>
            <w:r w:rsidRPr="009E51BF">
              <w:rPr>
                <w:rFonts w:asciiTheme="majorEastAsia" w:eastAsiaTheme="majorEastAsia" w:hAnsiTheme="majorEastAsia" w:cs="Arial"/>
                <w:color w:val="414042"/>
                <w:sz w:val="21"/>
                <w:szCs w:val="21"/>
                <w:lang w:eastAsia="zh-CN"/>
              </w:rPr>
              <w:br/>
            </w:r>
            <w:r w:rsidRPr="009E51BF">
              <w:rPr>
                <w:rFonts w:asciiTheme="majorEastAsia" w:eastAsiaTheme="majorEastAsia" w:hAnsiTheme="majorEastAsia" w:cs="Arial"/>
                <w:color w:val="414042"/>
                <w:sz w:val="21"/>
                <w:szCs w:val="21"/>
                <w:lang w:eastAsia="zh-CN"/>
              </w:rPr>
              <w:br/>
            </w:r>
            <w:ins w:id="125" w:author="Tsang, Elmo" w:date="2015-06-23T11:09:00Z">
              <w:r w:rsidR="00AF5C84" w:rsidRPr="001133C0">
                <w:rPr>
                  <w:rFonts w:ascii="PMingLiU" w:eastAsia="SimSun" w:hAnsi="PMingLiU" w:hint="eastAsia"/>
                  <w:lang w:eastAsia="zh-CN"/>
                </w:rPr>
                <w:t>这次提升</w:t>
              </w:r>
            </w:ins>
            <w:ins w:id="126" w:author="Yu, Connie" w:date="2015-06-23T19:06:00Z">
              <w:r w:rsidR="00345819" w:rsidRPr="00D55046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帐</w:t>
              </w:r>
            </w:ins>
            <w:ins w:id="127" w:author="Tsang, Elmo" w:date="2015-06-23T11:09:00Z">
              <w:del w:id="128" w:author="Yu, Connie" w:date="2015-06-23T19:06:00Z">
                <w:r w:rsidR="00AF5C84" w:rsidRPr="001133C0" w:rsidDel="00345819">
                  <w:rPr>
                    <w:rFonts w:ascii="PMingLiU" w:eastAsia="SimSun" w:hAnsi="PMingLiU" w:hint="eastAsia"/>
                    <w:lang w:eastAsia="zh-CN"/>
                  </w:rPr>
                  <w:delText>账</w:delText>
                </w:r>
              </w:del>
              <w:r w:rsidR="00AF5C84" w:rsidRPr="001133C0">
                <w:rPr>
                  <w:rFonts w:ascii="PMingLiU" w:eastAsia="SimSun" w:hAnsi="PMingLiU" w:hint="eastAsia"/>
                  <w:lang w:eastAsia="zh-CN"/>
                </w:rPr>
                <w:t>户安全性的</w:t>
              </w:r>
            </w:ins>
            <w:ins w:id="129" w:author="Arthur" w:date="2015-06-21T10:02:00Z">
              <w:del w:id="130" w:author="Tsang, Elmo" w:date="2015-06-23T11:09:00Z">
                <w:r w:rsidR="002A014E" w:rsidRPr="009E51BF" w:rsidDel="00AF5C84">
                  <w:rPr>
                    <w:rFonts w:asciiTheme="majorEastAsia" w:eastAsiaTheme="majorEastAsia" w:hAnsiTheme="majorEastAsia" w:cs="Microsoft YaHei" w:hint="eastAsia"/>
                    <w:color w:val="414042"/>
                    <w:sz w:val="21"/>
                    <w:szCs w:val="21"/>
                    <w:lang w:eastAsia="zh-CN"/>
                  </w:rPr>
                  <w:delText>该验证</w:delText>
                </w:r>
              </w:del>
              <w:r w:rsidR="002A014E" w:rsidRPr="009E51BF">
                <w:rPr>
                  <w:rFonts w:asciiTheme="majorEastAsia" w:eastAsiaTheme="majorEastAsia" w:hAnsiTheme="majorEastAsia" w:cs="Microsoft YaHei" w:hint="eastAsia"/>
                  <w:color w:val="414042"/>
                  <w:sz w:val="21"/>
                  <w:szCs w:val="21"/>
                  <w:lang w:eastAsia="zh-CN"/>
                </w:rPr>
                <w:t>方式有助于</w:t>
              </w:r>
            </w:ins>
            <w:del w:id="131" w:author="Arthur" w:date="2015-06-21T10:02:00Z">
              <w:r w:rsidRPr="009E51BF" w:rsidDel="002A014E">
                <w:rPr>
                  <w:rFonts w:asciiTheme="majorEastAsia" w:eastAsiaTheme="majorEastAsia" w:hAnsiTheme="majorEastAsia" w:cs="MS Gothic"/>
                  <w:color w:val="414042"/>
                  <w:sz w:val="21"/>
                  <w:szCs w:val="21"/>
                  <w:lang w:eastAsia="zh-CN"/>
                </w:rPr>
                <w:delText>采用本</w:delText>
              </w:r>
              <w:r w:rsidRPr="009E51BF" w:rsidDel="002A014E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delText>额外步骤将</w:delText>
              </w:r>
            </w:del>
            <w:ins w:id="132" w:author="Arthur" w:date="2015-06-21T10:02:00Z">
              <w:r w:rsidR="002A014E" w:rsidRPr="009E51BF">
                <w:rPr>
                  <w:rFonts w:asciiTheme="majorEastAsia" w:eastAsiaTheme="majorEastAsia" w:hAnsiTheme="majorEastAsia" w:cs="MS Gothic" w:hint="eastAsia"/>
                  <w:color w:val="414042"/>
                  <w:sz w:val="21"/>
                  <w:szCs w:val="21"/>
                  <w:lang w:eastAsia="zh-CN"/>
                </w:rPr>
                <w:t>我们</w:t>
              </w:r>
            </w:ins>
            <w:r w:rsidRPr="009E51BF">
              <w:rPr>
                <w:rFonts w:asciiTheme="majorEastAsia" w:eastAsiaTheme="majorEastAsia" w:hAnsiTheme="majorEastAsia" w:cs="MingLiU"/>
                <w:color w:val="414042"/>
                <w:sz w:val="21"/>
                <w:szCs w:val="21"/>
                <w:lang w:eastAsia="zh-CN"/>
              </w:rPr>
              <w:t>更好地保</w:t>
            </w:r>
            <w:r w:rsidRPr="009E51BF">
              <w:rPr>
                <w:rFonts w:asciiTheme="majorEastAsia" w:eastAsiaTheme="majorEastAsia" w:hAnsiTheme="majorEastAsia" w:cs="MingLiU" w:hint="eastAsia"/>
                <w:color w:val="414042"/>
                <w:sz w:val="21"/>
                <w:szCs w:val="21"/>
                <w:lang w:eastAsia="zh-CN"/>
              </w:rPr>
              <w:t>护您</w:t>
            </w:r>
            <w:ins w:id="133" w:author="Arthur" w:date="2015-06-21T10:02:00Z">
              <w:r w:rsidR="002A014E" w:rsidRPr="009E51BF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的</w:t>
              </w:r>
            </w:ins>
            <w:ins w:id="134" w:author="Yu, Connie" w:date="2015-06-23T19:06:00Z">
              <w:r w:rsidR="00345819" w:rsidRPr="00D55046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帐</w:t>
              </w:r>
            </w:ins>
            <w:del w:id="135" w:author="Yu, Connie" w:date="2015-06-23T19:06:00Z">
              <w:r w:rsidRPr="009E51BF" w:rsidDel="00345819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delText>账</w:delText>
              </w:r>
            </w:del>
            <w:r w:rsidRPr="009E51BF">
              <w:rPr>
                <w:rFonts w:asciiTheme="majorEastAsia" w:eastAsiaTheme="majorEastAsia" w:hAnsiTheme="majorEastAsia" w:cs="MingLiU" w:hint="eastAsia"/>
                <w:color w:val="414042"/>
                <w:sz w:val="21"/>
                <w:szCs w:val="21"/>
                <w:lang w:eastAsia="zh-CN"/>
              </w:rPr>
              <w:t>户</w:t>
            </w:r>
            <w:del w:id="136" w:author="Arthur" w:date="2015-06-21T10:02:00Z">
              <w:r w:rsidRPr="009E51BF" w:rsidDel="002A014E">
                <w:rPr>
                  <w:rFonts w:asciiTheme="majorEastAsia" w:eastAsiaTheme="majorEastAsia" w:hAnsiTheme="majorEastAsia" w:cs="MingLiU"/>
                  <w:color w:val="414042"/>
                  <w:sz w:val="21"/>
                  <w:szCs w:val="21"/>
                  <w:lang w:eastAsia="zh-CN"/>
                </w:rPr>
                <w:delText>的</w:delText>
              </w:r>
            </w:del>
            <w:del w:id="137" w:author="Yu, Connie" w:date="2015-06-23T19:06:00Z">
              <w:r w:rsidRPr="009E51BF" w:rsidDel="00345819">
                <w:rPr>
                  <w:rFonts w:asciiTheme="majorEastAsia" w:eastAsiaTheme="majorEastAsia" w:hAnsiTheme="majorEastAsia" w:cs="MingLiU"/>
                  <w:color w:val="414042"/>
                  <w:sz w:val="21"/>
                  <w:szCs w:val="21"/>
                  <w:lang w:eastAsia="zh-CN"/>
                </w:rPr>
                <w:delText>安全</w:delText>
              </w:r>
            </w:del>
            <w:del w:id="138" w:author="Arthur" w:date="2015-06-21T10:02:00Z">
              <w:r w:rsidRPr="009E51BF" w:rsidDel="002A014E">
                <w:rPr>
                  <w:rFonts w:asciiTheme="majorEastAsia" w:eastAsiaTheme="majorEastAsia" w:hAnsiTheme="majorEastAsia" w:cs="MingLiU"/>
                  <w:color w:val="414042"/>
                  <w:sz w:val="21"/>
                  <w:szCs w:val="21"/>
                  <w:lang w:eastAsia="zh-CN"/>
                </w:rPr>
                <w:delText>性</w:delText>
              </w:r>
            </w:del>
            <w:r w:rsidRPr="009E51BF">
              <w:rPr>
                <w:rFonts w:asciiTheme="majorEastAsia" w:eastAsiaTheme="majorEastAsia" w:hAnsiTheme="majorEastAsia" w:cs="MingLiU"/>
                <w:color w:val="414042"/>
                <w:sz w:val="21"/>
                <w:szCs w:val="21"/>
                <w:lang w:eastAsia="zh-CN"/>
              </w:rPr>
              <w:t>，</w:t>
            </w:r>
            <w:del w:id="139" w:author="Arthur" w:date="2015-06-21T10:03:00Z">
              <w:r w:rsidRPr="009E51BF" w:rsidDel="002A014E">
                <w:rPr>
                  <w:rFonts w:asciiTheme="majorEastAsia" w:eastAsiaTheme="majorEastAsia" w:hAnsiTheme="majorEastAsia" w:cs="MingLiU"/>
                  <w:color w:val="414042"/>
                  <w:sz w:val="21"/>
                  <w:szCs w:val="21"/>
                  <w:lang w:eastAsia="zh-CN"/>
                </w:rPr>
                <w:delText>它</w:delText>
              </w:r>
            </w:del>
            <w:ins w:id="140" w:author="Arthur" w:date="2015-06-21T10:03:00Z">
              <w:r w:rsidR="002A014E" w:rsidRPr="009E51BF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也</w:t>
              </w:r>
            </w:ins>
            <w:r w:rsidRPr="009E51BF">
              <w:rPr>
                <w:rFonts w:asciiTheme="majorEastAsia" w:eastAsiaTheme="majorEastAsia" w:hAnsiTheme="majorEastAsia" w:cs="MingLiU"/>
                <w:color w:val="414042"/>
                <w:sz w:val="21"/>
                <w:szCs w:val="21"/>
                <w:lang w:eastAsia="zh-CN"/>
              </w:rPr>
              <w:t>是防止未授</w:t>
            </w:r>
            <w:r w:rsidRPr="009E51BF">
              <w:rPr>
                <w:rFonts w:asciiTheme="majorEastAsia" w:eastAsiaTheme="majorEastAsia" w:hAnsiTheme="majorEastAsia" w:cs="MingLiU" w:hint="eastAsia"/>
                <w:color w:val="414042"/>
                <w:sz w:val="21"/>
                <w:szCs w:val="21"/>
                <w:lang w:eastAsia="zh-CN"/>
              </w:rPr>
              <w:t>权</w:t>
            </w:r>
            <w:ins w:id="141" w:author="Tsang, Elmo" w:date="2015-06-23T11:07:00Z">
              <w:r w:rsidR="00AF5C84" w:rsidRPr="001133C0">
                <w:rPr>
                  <w:rFonts w:asciiTheme="majorEastAsia" w:eastAsia="SimSun" w:hAnsiTheme="majorEastAsia" w:cs="MingLiU" w:hint="eastAsia"/>
                  <w:color w:val="414042"/>
                  <w:sz w:val="21"/>
                  <w:szCs w:val="21"/>
                  <w:lang w:eastAsia="zh-CN"/>
                </w:rPr>
                <w:t>使用</w:t>
              </w:r>
            </w:ins>
            <w:del w:id="142" w:author="Tsang, Elmo" w:date="2015-06-23T11:07:00Z">
              <w:r w:rsidRPr="009E51BF" w:rsidDel="00AF5C84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delText>访问</w:delText>
              </w:r>
            </w:del>
            <w:r w:rsidRPr="009E51BF">
              <w:rPr>
                <w:rFonts w:asciiTheme="majorEastAsia" w:eastAsiaTheme="majorEastAsia" w:hAnsiTheme="majorEastAsia" w:cs="MingLiU" w:hint="eastAsia"/>
                <w:color w:val="414042"/>
                <w:sz w:val="21"/>
                <w:szCs w:val="21"/>
                <w:lang w:eastAsia="zh-CN"/>
              </w:rPr>
              <w:t>的最佳方式。</w:t>
            </w:r>
            <w:ins w:id="143" w:author="Arthur" w:date="2015-06-21T10:06:00Z">
              <w:r w:rsidR="002A014E" w:rsidRPr="009E51BF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除此之外，我们还</w:t>
              </w:r>
            </w:ins>
            <w:ins w:id="144" w:author="Arthur" w:date="2015-06-21T10:07:00Z">
              <w:r w:rsidR="002A014E" w:rsidRPr="009E51BF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采取了众多方式，</w:t>
              </w:r>
              <w:r w:rsidR="002A014E" w:rsidRPr="009E51BF">
                <w:rPr>
                  <w:rFonts w:asciiTheme="majorEastAsia" w:eastAsiaTheme="majorEastAsia" w:hAnsiTheme="majorEastAsia" w:cs="MingLiU"/>
                  <w:color w:val="414042"/>
                  <w:sz w:val="21"/>
                  <w:szCs w:val="21"/>
                  <w:lang w:eastAsia="zh-CN"/>
                </w:rPr>
                <w:t>确保</w:t>
              </w:r>
            </w:ins>
            <w:del w:id="145" w:author="Arthur" w:date="2015-06-21T10:07:00Z">
              <w:r w:rsidRPr="009E51BF" w:rsidDel="002A014E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delText>这是我们保护</w:delText>
              </w:r>
            </w:del>
            <w:r w:rsidRPr="009E51BF">
              <w:rPr>
                <w:rFonts w:asciiTheme="majorEastAsia" w:eastAsiaTheme="majorEastAsia" w:hAnsiTheme="majorEastAsia" w:cs="MingLiU"/>
                <w:color w:val="414042"/>
                <w:sz w:val="21"/>
                <w:szCs w:val="21"/>
                <w:lang w:eastAsia="zh-CN"/>
              </w:rPr>
              <w:t>您的</w:t>
            </w:r>
            <w:ins w:id="146" w:author="Yu, Connie" w:date="2015-06-23T19:07:00Z">
              <w:r w:rsidR="00345819" w:rsidRPr="00D55046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t>帐</w:t>
              </w:r>
            </w:ins>
            <w:del w:id="147" w:author="Yu, Connie" w:date="2015-06-23T19:07:00Z">
              <w:r w:rsidRPr="009E51BF" w:rsidDel="00345819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delText>账</w:delText>
              </w:r>
            </w:del>
            <w:r w:rsidRPr="009E51BF">
              <w:rPr>
                <w:rFonts w:asciiTheme="majorEastAsia" w:eastAsiaTheme="majorEastAsia" w:hAnsiTheme="majorEastAsia" w:cs="MingLiU" w:hint="eastAsia"/>
                <w:color w:val="414042"/>
                <w:sz w:val="21"/>
                <w:szCs w:val="21"/>
                <w:lang w:eastAsia="zh-CN"/>
              </w:rPr>
              <w:t>户</w:t>
            </w:r>
            <w:r w:rsidRPr="009E51BF">
              <w:rPr>
                <w:rFonts w:asciiTheme="majorEastAsia" w:eastAsiaTheme="majorEastAsia" w:hAnsiTheme="majorEastAsia" w:cs="MingLiU"/>
                <w:color w:val="414042"/>
                <w:sz w:val="21"/>
                <w:szCs w:val="21"/>
                <w:lang w:eastAsia="zh-CN"/>
              </w:rPr>
              <w:t>乃至您的安全</w:t>
            </w:r>
            <w:del w:id="148" w:author="Arthur" w:date="2015-06-21T10:07:00Z">
              <w:r w:rsidRPr="009E51BF" w:rsidDel="002A014E">
                <w:rPr>
                  <w:rFonts w:asciiTheme="majorEastAsia" w:eastAsiaTheme="majorEastAsia" w:hAnsiTheme="majorEastAsia" w:cs="MingLiU"/>
                  <w:color w:val="414042"/>
                  <w:sz w:val="21"/>
                  <w:szCs w:val="21"/>
                  <w:lang w:eastAsia="zh-CN"/>
                </w:rPr>
                <w:delText>的</w:delText>
              </w:r>
              <w:r w:rsidRPr="009E51BF" w:rsidDel="002A014E">
                <w:rPr>
                  <w:rFonts w:asciiTheme="majorEastAsia" w:eastAsiaTheme="majorEastAsia" w:hAnsiTheme="majorEastAsia" w:cs="MingLiU" w:hint="eastAsia"/>
                  <w:color w:val="414042"/>
                  <w:sz w:val="21"/>
                  <w:szCs w:val="21"/>
                  <w:lang w:eastAsia="zh-CN"/>
                </w:rPr>
                <w:delText>众多方式之一</w:delText>
              </w:r>
            </w:del>
            <w:r w:rsidRPr="009E51BF">
              <w:rPr>
                <w:rFonts w:asciiTheme="majorEastAsia" w:eastAsiaTheme="majorEastAsia" w:hAnsiTheme="majorEastAsia" w:cs="MingLiU"/>
                <w:color w:val="414042"/>
                <w:sz w:val="21"/>
                <w:szCs w:val="21"/>
                <w:lang w:eastAsia="zh-CN"/>
              </w:rPr>
              <w:t>。</w:t>
            </w:r>
            <w:r w:rsidRPr="009E51BF">
              <w:rPr>
                <w:rFonts w:asciiTheme="majorEastAsia" w:eastAsiaTheme="majorEastAsia" w:hAnsiTheme="majorEastAsia" w:cs="Arial"/>
                <w:color w:val="414042"/>
                <w:sz w:val="21"/>
                <w:szCs w:val="21"/>
                <w:lang w:eastAsia="zh-CN"/>
              </w:rPr>
              <w:t xml:space="preserve"> </w:t>
            </w:r>
          </w:p>
        </w:tc>
      </w:tr>
      <w:tr w:rsidR="00DA0BA2" w:rsidRPr="00150CA5">
        <w:tc>
          <w:tcPr>
            <w:tcW w:w="0" w:type="auto"/>
            <w:tcMar>
              <w:top w:w="225" w:type="dxa"/>
              <w:left w:w="0" w:type="dxa"/>
              <w:bottom w:w="225" w:type="dxa"/>
              <w:right w:w="0" w:type="dxa"/>
            </w:tcMar>
            <w:vAlign w:val="bottom"/>
            <w:hideMark/>
          </w:tcPr>
          <w:p w:rsidR="00DA0BA2" w:rsidRPr="009E51BF" w:rsidRDefault="00DA0BA2" w:rsidP="00345819">
            <w:pPr>
              <w:spacing w:after="0" w:line="255" w:lineRule="exact"/>
              <w:rPr>
                <w:rFonts w:asciiTheme="majorEastAsia" w:eastAsiaTheme="majorEastAsia" w:hAnsiTheme="majorEastAsia" w:cs="Arial"/>
                <w:color w:val="414042"/>
                <w:sz w:val="21"/>
                <w:szCs w:val="21"/>
              </w:rPr>
            </w:pPr>
            <w:del w:id="149" w:author="Yu, Connie" w:date="2015-06-23T19:07:00Z">
              <w:r w:rsidRPr="009E51BF" w:rsidDel="00345819">
                <w:rPr>
                  <w:rFonts w:ascii="PMingLiU" w:eastAsia="PMingLiU" w:hAnsi="PMingLiU" w:cs="MingLiU" w:hint="eastAsia"/>
                  <w:color w:val="414042"/>
                  <w:sz w:val="21"/>
                  <w:szCs w:val="21"/>
                  <w:lang w:eastAsia="zh-TW"/>
                </w:rPr>
                <w:delText>谨上</w:delText>
              </w:r>
            </w:del>
            <w:ins w:id="150" w:author="Yu, Connie" w:date="2015-06-23T19:07:00Z">
              <w:r w:rsidR="00345819" w:rsidRPr="009E51BF">
                <w:rPr>
                  <w:rFonts w:ascii="PMingLiU" w:eastAsia="SimSun" w:hAnsi="PMingLiU" w:cs="MingLiU" w:hint="eastAsia"/>
                  <w:color w:val="414042"/>
                  <w:sz w:val="21"/>
                  <w:szCs w:val="21"/>
                  <w:lang w:eastAsia="zh-CN"/>
                </w:rPr>
                <w:t>此致敬意</w:t>
              </w:r>
            </w:ins>
            <w:del w:id="151" w:author="Yu, Connie" w:date="2015-06-23T19:07:00Z">
              <w:r w:rsidRPr="009E51BF" w:rsidDel="00345819">
                <w:rPr>
                  <w:rFonts w:asciiTheme="majorEastAsia" w:eastAsiaTheme="majorEastAsia" w:hAnsiTheme="majorEastAsia" w:cs="MingLiU"/>
                  <w:color w:val="414042"/>
                  <w:sz w:val="21"/>
                  <w:szCs w:val="21"/>
                </w:rPr>
                <w:delText>，</w:delText>
              </w:r>
            </w:del>
            <w:r w:rsidRPr="009E51BF">
              <w:rPr>
                <w:rFonts w:asciiTheme="majorEastAsia" w:eastAsiaTheme="majorEastAsia" w:hAnsiTheme="majorEastAsia" w:cs="Arial"/>
                <w:color w:val="414042"/>
                <w:sz w:val="21"/>
                <w:szCs w:val="21"/>
              </w:rPr>
              <w:t xml:space="preserve"> </w:t>
            </w:r>
          </w:p>
        </w:tc>
      </w:tr>
    </w:tbl>
    <w:p w:rsidR="00DA0BA2" w:rsidRDefault="00DA0BA2"/>
    <w:p w:rsidR="00E048AC" w:rsidRDefault="00E048AC">
      <w:r>
        <w:t>CTA:</w:t>
      </w:r>
      <w:r w:rsidR="00DA0BA2">
        <w:t xml:space="preserve"> </w:t>
      </w:r>
      <w:r w:rsidR="00297B1E" w:rsidRPr="009E51BF">
        <w:fldChar w:fldCharType="begin"/>
      </w:r>
      <w:r w:rsidR="00297B1E" w:rsidRPr="009E51BF">
        <w:rPr>
          <w:rFonts w:asciiTheme="majorEastAsia" w:eastAsiaTheme="majorEastAsia" w:hAnsiTheme="majorEastAsia"/>
        </w:rPr>
        <w:instrText xml:space="preserve"> HYPERLINK "https://www.marriott.com/rewards/myAccount/profile.mi?nck=%5b+PROFILE('CUSTOMER_KEY','','')+%5d&amp;ck=%5b+PROFILE('CAMPAIGN_KEY','','')+%5d&amp;lk=1000130104%5bLINK_TAG=1000130104%5d" \t "_blank" </w:instrText>
      </w:r>
      <w:r w:rsidR="00297B1E" w:rsidRPr="009E51BF">
        <w:fldChar w:fldCharType="separate"/>
      </w:r>
      <w:proofErr w:type="spellStart"/>
      <w:r w:rsidR="00DA0BA2" w:rsidRPr="009E51BF">
        <w:rPr>
          <w:rStyle w:val="whitelink"/>
          <w:rFonts w:asciiTheme="majorEastAsia" w:eastAsiaTheme="majorEastAsia" w:hAnsiTheme="majorEastAsia" w:cs="MS Gothic" w:hint="eastAsia"/>
          <w:bCs/>
          <w:color w:val="1F497D" w:themeColor="text2"/>
          <w:sz w:val="21"/>
          <w:szCs w:val="21"/>
        </w:rPr>
        <w:t>更新您的</w:t>
      </w:r>
      <w:ins w:id="152" w:author="Yu, Connie" w:date="2015-06-23T19:15:00Z">
        <w:r w:rsidR="005769BC" w:rsidRPr="005769BC">
          <w:rPr>
            <w:rStyle w:val="whitelink"/>
            <w:rFonts w:asciiTheme="majorEastAsia" w:eastAsiaTheme="majorEastAsia" w:hAnsiTheme="majorEastAsia" w:cs="MingLiU" w:hint="eastAsia"/>
            <w:bCs/>
            <w:color w:val="1F497D" w:themeColor="text2"/>
            <w:sz w:val="21"/>
            <w:szCs w:val="21"/>
          </w:rPr>
          <w:t>帐</w:t>
        </w:r>
      </w:ins>
      <w:del w:id="153" w:author="Yu, Connie" w:date="2015-06-23T19:15:00Z">
        <w:r w:rsidR="00DA0BA2" w:rsidRPr="009E51BF" w:rsidDel="005769BC">
          <w:rPr>
            <w:rStyle w:val="whitelink"/>
            <w:rFonts w:asciiTheme="majorEastAsia" w:eastAsiaTheme="majorEastAsia" w:hAnsiTheme="majorEastAsia" w:cs="MingLiU" w:hint="eastAsia"/>
            <w:bCs/>
            <w:color w:val="1F497D" w:themeColor="text2"/>
            <w:sz w:val="21"/>
            <w:szCs w:val="21"/>
          </w:rPr>
          <w:delText>账</w:delText>
        </w:r>
      </w:del>
      <w:r w:rsidR="00DA0BA2" w:rsidRPr="009E51BF">
        <w:rPr>
          <w:rStyle w:val="whitelink"/>
          <w:rFonts w:asciiTheme="majorEastAsia" w:eastAsiaTheme="majorEastAsia" w:hAnsiTheme="majorEastAsia" w:cs="MingLiU" w:hint="eastAsia"/>
          <w:bCs/>
          <w:color w:val="1F497D" w:themeColor="text2"/>
          <w:sz w:val="21"/>
          <w:szCs w:val="21"/>
        </w:rPr>
        <w:t>户</w:t>
      </w:r>
      <w:proofErr w:type="spellEnd"/>
      <w:r w:rsidR="00297B1E" w:rsidRPr="009E51BF">
        <w:rPr>
          <w:rStyle w:val="whitelink"/>
          <w:rFonts w:asciiTheme="majorEastAsia" w:eastAsiaTheme="majorEastAsia" w:hAnsiTheme="majorEastAsia" w:cs="MingLiU"/>
          <w:bCs/>
          <w:color w:val="1F497D" w:themeColor="text2"/>
          <w:sz w:val="21"/>
          <w:szCs w:val="21"/>
        </w:rPr>
        <w:fldChar w:fldCharType="end"/>
      </w:r>
    </w:p>
    <w:bookmarkEnd w:id="0"/>
    <w:p w:rsidR="00E048AC" w:rsidDel="005769BC" w:rsidRDefault="007C4FE6">
      <w:pPr>
        <w:rPr>
          <w:del w:id="154" w:author="Yu, Connie" w:date="2015-06-23T19:15:00Z"/>
        </w:rPr>
      </w:pPr>
      <w:del w:id="155" w:author="Yu, Connie" w:date="2015-06-23T19:15:00Z">
        <w:r w:rsidDel="005769BC">
          <w:delText>Preheader Options:</w:delText>
        </w:r>
      </w:del>
    </w:p>
    <w:p w:rsidR="00DA0BA2" w:rsidRPr="00DA0BA2" w:rsidDel="005769BC" w:rsidRDefault="00DA0BA2" w:rsidP="00DA0BA2">
      <w:pPr>
        <w:rPr>
          <w:del w:id="156" w:author="Yu, Connie" w:date="2015-06-23T19:15:00Z"/>
          <w:color w:val="1F497D" w:themeColor="text2"/>
          <w:lang w:eastAsia="zh-CN"/>
        </w:rPr>
      </w:pPr>
      <w:del w:id="157" w:author="Yu, Connie" w:date="2015-06-23T19:15:00Z">
        <w:r w:rsidRPr="00DA0BA2" w:rsidDel="005769BC">
          <w:rPr>
            <w:color w:val="1F497D" w:themeColor="text2"/>
            <w:lang w:eastAsia="zh-CN"/>
          </w:rPr>
          <w:delText>您的</w:delText>
        </w:r>
      </w:del>
      <w:del w:id="158" w:author="Yu, Connie" w:date="2015-06-23T19:14:00Z">
        <w:r w:rsidRPr="00DA0BA2" w:rsidDel="005769BC">
          <w:rPr>
            <w:color w:val="1F497D" w:themeColor="text2"/>
            <w:lang w:eastAsia="zh-CN"/>
          </w:rPr>
          <w:delText>账</w:delText>
        </w:r>
      </w:del>
      <w:del w:id="159" w:author="Yu, Connie" w:date="2015-06-23T19:15:00Z">
        <w:r w:rsidRPr="00DA0BA2" w:rsidDel="005769BC">
          <w:rPr>
            <w:color w:val="1F497D" w:themeColor="text2"/>
            <w:lang w:eastAsia="zh-CN"/>
          </w:rPr>
          <w:delText>户安全对我们而言至关重要。</w:delText>
        </w:r>
        <w:r w:rsidRPr="00DA0BA2" w:rsidDel="005769BC">
          <w:rPr>
            <w:color w:val="1F497D" w:themeColor="text2"/>
            <w:lang w:eastAsia="zh-CN"/>
          </w:rPr>
          <w:delText xml:space="preserve"> </w:delText>
        </w:r>
      </w:del>
    </w:p>
    <w:p w:rsidR="00DA0BA2" w:rsidRPr="00DA0BA2" w:rsidDel="005769BC" w:rsidRDefault="00DA0BA2" w:rsidP="00DA0BA2">
      <w:pPr>
        <w:rPr>
          <w:del w:id="160" w:author="Yu, Connie" w:date="2015-06-23T19:15:00Z"/>
          <w:color w:val="1F497D" w:themeColor="text2"/>
          <w:lang w:eastAsia="zh-CN"/>
        </w:rPr>
      </w:pPr>
      <w:del w:id="161" w:author="Yu, Connie" w:date="2015-06-23T19:15:00Z">
        <w:r w:rsidRPr="00DA0BA2" w:rsidDel="005769BC">
          <w:rPr>
            <w:color w:val="1F497D" w:themeColor="text2"/>
            <w:lang w:eastAsia="zh-CN"/>
          </w:rPr>
          <w:delText>更新您的账户以</w:delText>
        </w:r>
      </w:del>
      <w:ins w:id="162" w:author="Arthur" w:date="2015-06-21T10:21:00Z">
        <w:del w:id="163" w:author="Yu, Connie" w:date="2015-06-23T19:15:00Z">
          <w:r w:rsidR="006E0306" w:rsidDel="005769BC">
            <w:rPr>
              <w:rFonts w:hint="eastAsia"/>
              <w:color w:val="1F497D" w:themeColor="text2"/>
              <w:lang w:eastAsia="zh-CN"/>
            </w:rPr>
            <w:delText>，</w:delText>
          </w:r>
        </w:del>
      </w:ins>
      <w:del w:id="164" w:author="Yu, Connie" w:date="2015-06-23T19:15:00Z">
        <w:r w:rsidRPr="00DA0BA2" w:rsidDel="005769BC">
          <w:rPr>
            <w:color w:val="1F497D" w:themeColor="text2"/>
            <w:lang w:eastAsia="zh-CN"/>
          </w:rPr>
          <w:delText>维护账户安全。</w:delText>
        </w:r>
        <w:r w:rsidRPr="00DA0BA2" w:rsidDel="005769BC">
          <w:rPr>
            <w:color w:val="1F497D" w:themeColor="text2"/>
            <w:lang w:eastAsia="zh-CN"/>
          </w:rPr>
          <w:delText xml:space="preserve"> </w:delText>
        </w:r>
      </w:del>
    </w:p>
    <w:p w:rsidR="00DA0BA2" w:rsidRPr="00DA0BA2" w:rsidRDefault="00DA0BA2">
      <w:pPr>
        <w:rPr>
          <w:color w:val="1F497D" w:themeColor="text2"/>
          <w:lang w:eastAsia="zh-CN"/>
        </w:rPr>
      </w:pPr>
      <w:del w:id="165" w:author="Yu, Connie" w:date="2015-06-23T19:15:00Z">
        <w:r w:rsidRPr="00DA0BA2" w:rsidDel="005769BC">
          <w:rPr>
            <w:color w:val="1F497D" w:themeColor="text2"/>
            <w:lang w:eastAsia="zh-CN"/>
          </w:rPr>
          <w:delText>注册您的设备，保护您的账户。</w:delText>
        </w:r>
      </w:del>
      <w:r w:rsidRPr="00DA0BA2">
        <w:rPr>
          <w:color w:val="1F497D" w:themeColor="text2"/>
          <w:lang w:eastAsia="zh-CN"/>
        </w:rPr>
        <w:t xml:space="preserve"> </w:t>
      </w:r>
    </w:p>
    <w:sectPr w:rsidR="00DA0BA2" w:rsidRPr="00DA0B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CDF" w:rsidRDefault="00090CDF" w:rsidP="00AF5C84">
      <w:pPr>
        <w:spacing w:after="0" w:line="240" w:lineRule="auto"/>
      </w:pPr>
      <w:r>
        <w:separator/>
      </w:r>
    </w:p>
  </w:endnote>
  <w:endnote w:type="continuationSeparator" w:id="0">
    <w:p w:rsidR="00090CDF" w:rsidRDefault="00090CDF" w:rsidP="00AF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MingLiU">
    <w:altName w:val="細明體"/>
    <w:charset w:val="88"/>
    <w:family w:val="modern"/>
    <w:pitch w:val="fixed"/>
    <w:sig w:usb0="A00002FF" w:usb1="28CFFCFA" w:usb2="00000016" w:usb3="00000000" w:csb0="00100001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Microsoft YaHei">
    <w:altName w:val="微软雅黑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CDF" w:rsidRDefault="00090CDF" w:rsidP="00AF5C84">
      <w:pPr>
        <w:spacing w:after="0" w:line="240" w:lineRule="auto"/>
      </w:pPr>
      <w:r>
        <w:separator/>
      </w:r>
    </w:p>
  </w:footnote>
  <w:footnote w:type="continuationSeparator" w:id="0">
    <w:p w:rsidR="00090CDF" w:rsidRDefault="00090CDF" w:rsidP="00AF5C84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rthur">
    <w15:presenceInfo w15:providerId="None" w15:userId="Arthu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revisionView w:markup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8AC"/>
    <w:rsid w:val="000152AE"/>
    <w:rsid w:val="000152D0"/>
    <w:rsid w:val="00024599"/>
    <w:rsid w:val="00040F64"/>
    <w:rsid w:val="00053FBC"/>
    <w:rsid w:val="000636FA"/>
    <w:rsid w:val="00090CDF"/>
    <w:rsid w:val="00121EBE"/>
    <w:rsid w:val="00150CA5"/>
    <w:rsid w:val="00221E1A"/>
    <w:rsid w:val="00233876"/>
    <w:rsid w:val="00254BCE"/>
    <w:rsid w:val="00297B1E"/>
    <w:rsid w:val="002A014E"/>
    <w:rsid w:val="00326424"/>
    <w:rsid w:val="003318AE"/>
    <w:rsid w:val="00345819"/>
    <w:rsid w:val="00353BE6"/>
    <w:rsid w:val="003E2F58"/>
    <w:rsid w:val="00456CBE"/>
    <w:rsid w:val="004B34F0"/>
    <w:rsid w:val="00512784"/>
    <w:rsid w:val="005769BC"/>
    <w:rsid w:val="005C11F5"/>
    <w:rsid w:val="00624453"/>
    <w:rsid w:val="006E0306"/>
    <w:rsid w:val="007019AA"/>
    <w:rsid w:val="00740EB9"/>
    <w:rsid w:val="00774A35"/>
    <w:rsid w:val="007C4FE6"/>
    <w:rsid w:val="0084008C"/>
    <w:rsid w:val="00853951"/>
    <w:rsid w:val="008F5F30"/>
    <w:rsid w:val="00945B4E"/>
    <w:rsid w:val="00960BCB"/>
    <w:rsid w:val="009D104E"/>
    <w:rsid w:val="009E51BF"/>
    <w:rsid w:val="00AD7DF6"/>
    <w:rsid w:val="00AF5C84"/>
    <w:rsid w:val="00B07EE2"/>
    <w:rsid w:val="00B35D75"/>
    <w:rsid w:val="00B4126F"/>
    <w:rsid w:val="00BD44D2"/>
    <w:rsid w:val="00C417F0"/>
    <w:rsid w:val="00C61524"/>
    <w:rsid w:val="00C7621C"/>
    <w:rsid w:val="00CE4E9E"/>
    <w:rsid w:val="00D9352D"/>
    <w:rsid w:val="00DA0BA2"/>
    <w:rsid w:val="00E02FA2"/>
    <w:rsid w:val="00E048AC"/>
    <w:rsid w:val="00E24D99"/>
    <w:rsid w:val="00E2555F"/>
    <w:rsid w:val="00E44170"/>
    <w:rsid w:val="00EB265D"/>
    <w:rsid w:val="00EB2B06"/>
    <w:rsid w:val="00F36CB0"/>
    <w:rsid w:val="00F71C82"/>
    <w:rsid w:val="00FD0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luelink">
    <w:name w:val="bluelink"/>
    <w:basedOn w:val="DefaultParagraphFont"/>
    <w:rsid w:val="00DA0BA2"/>
  </w:style>
  <w:style w:type="character" w:customStyle="1" w:styleId="whitelink">
    <w:name w:val="whitelink"/>
    <w:basedOn w:val="DefaultParagraphFont"/>
    <w:rsid w:val="00DA0BA2"/>
  </w:style>
  <w:style w:type="paragraph" w:styleId="BalloonText">
    <w:name w:val="Balloon Text"/>
    <w:basedOn w:val="Normal"/>
    <w:link w:val="BalloonTextChar"/>
    <w:uiPriority w:val="99"/>
    <w:semiHidden/>
    <w:unhideWhenUsed/>
    <w:rsid w:val="00AF5C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C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F5C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C84"/>
  </w:style>
  <w:style w:type="paragraph" w:styleId="Footer">
    <w:name w:val="footer"/>
    <w:basedOn w:val="Normal"/>
    <w:link w:val="FooterChar"/>
    <w:uiPriority w:val="99"/>
    <w:unhideWhenUsed/>
    <w:rsid w:val="00AF5C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C8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luelink">
    <w:name w:val="bluelink"/>
    <w:basedOn w:val="DefaultParagraphFont"/>
    <w:rsid w:val="00DA0BA2"/>
  </w:style>
  <w:style w:type="character" w:customStyle="1" w:styleId="whitelink">
    <w:name w:val="whitelink"/>
    <w:basedOn w:val="DefaultParagraphFont"/>
    <w:rsid w:val="00DA0BA2"/>
  </w:style>
  <w:style w:type="paragraph" w:styleId="BalloonText">
    <w:name w:val="Balloon Text"/>
    <w:basedOn w:val="Normal"/>
    <w:link w:val="BalloonTextChar"/>
    <w:uiPriority w:val="99"/>
    <w:semiHidden/>
    <w:unhideWhenUsed/>
    <w:rsid w:val="00AF5C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C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F5C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C84"/>
  </w:style>
  <w:style w:type="paragraph" w:styleId="Footer">
    <w:name w:val="footer"/>
    <w:basedOn w:val="Normal"/>
    <w:link w:val="FooterChar"/>
    <w:uiPriority w:val="99"/>
    <w:unhideWhenUsed/>
    <w:rsid w:val="00AF5C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C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9" Type="http://schemas.microsoft.com/office/2011/relationships/people" Target="peop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1096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Infogroup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Lisk, Edan</dc:creator>
  <cp:lastModifiedBy>Hobbs, Patrick</cp:lastModifiedBy>
  <cp:revision>2</cp:revision>
  <dcterms:created xsi:type="dcterms:W3CDTF">2015-06-29T18:10:00Z</dcterms:created>
  <dcterms:modified xsi:type="dcterms:W3CDTF">2015-06-29T18:10:00Z</dcterms:modified>
</cp:coreProperties>
</file>